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2C049" w14:textId="74B7BE21" w:rsidR="0007528B" w:rsidRPr="0007528B" w:rsidRDefault="0007528B" w:rsidP="00F70D43">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Príloha č. </w:t>
      </w:r>
      <w:r w:rsidR="00BF1E21">
        <w:rPr>
          <w:rFonts w:ascii="Arial" w:eastAsia="Calibri" w:hAnsi="Arial" w:cs="Arial"/>
          <w:b/>
          <w:bCs/>
          <w:color w:val="000000" w:themeColor="text1"/>
          <w:sz w:val="20"/>
          <w:szCs w:val="20"/>
        </w:rPr>
        <w:t>8</w:t>
      </w:r>
      <w:r w:rsidR="000539F0">
        <w:rPr>
          <w:rFonts w:ascii="Arial" w:eastAsia="Calibri" w:hAnsi="Arial" w:cs="Arial"/>
          <w:b/>
          <w:bCs/>
          <w:color w:val="000000" w:themeColor="text1"/>
          <w:sz w:val="20"/>
          <w:szCs w:val="20"/>
        </w:rPr>
        <w:t>.A</w:t>
      </w:r>
    </w:p>
    <w:p w14:paraId="2CAA06C8" w14:textId="0C46D78E" w:rsidR="008836B7" w:rsidRPr="0007528B" w:rsidRDefault="008836B7" w:rsidP="00F70D43">
      <w:pPr>
        <w:spacing w:after="0" w:line="288" w:lineRule="auto"/>
        <w:ind w:right="26"/>
        <w:jc w:val="center"/>
        <w:outlineLvl w:val="0"/>
        <w:rPr>
          <w:rFonts w:ascii="Arial" w:eastAsia="Calibri" w:hAnsi="Arial" w:cs="Arial"/>
          <w:b/>
          <w:bCs/>
          <w:color w:val="000000" w:themeColor="text1"/>
          <w:sz w:val="24"/>
          <w:szCs w:val="24"/>
        </w:rPr>
      </w:pPr>
      <w:r w:rsidRPr="0007528B">
        <w:rPr>
          <w:rFonts w:ascii="Arial" w:eastAsia="Calibri" w:hAnsi="Arial" w:cs="Arial"/>
          <w:b/>
          <w:bCs/>
          <w:color w:val="000000" w:themeColor="text1"/>
          <w:sz w:val="24"/>
          <w:szCs w:val="24"/>
        </w:rPr>
        <w:t>Spôsob vyhodnotenia kritérií</w:t>
      </w:r>
    </w:p>
    <w:p w14:paraId="11D2F8DB" w14:textId="77777777" w:rsidR="008836B7" w:rsidRPr="0007528B" w:rsidRDefault="008836B7" w:rsidP="00F70D43">
      <w:pPr>
        <w:widowControl w:val="0"/>
        <w:spacing w:after="0" w:line="288" w:lineRule="auto"/>
        <w:ind w:right="26"/>
        <w:jc w:val="center"/>
        <w:rPr>
          <w:rFonts w:ascii="Arial" w:eastAsia="Arial" w:hAnsi="Arial" w:cs="Arial"/>
          <w:b/>
          <w:color w:val="000000" w:themeColor="text1"/>
          <w:sz w:val="24"/>
          <w:szCs w:val="24"/>
          <w:u w:color="000000"/>
        </w:rPr>
      </w:pPr>
      <w:r w:rsidRPr="0007528B">
        <w:rPr>
          <w:rFonts w:ascii="Arial" w:eastAsia="Arial Unicode MS" w:hAnsi="Arial" w:cs="Arial"/>
          <w:b/>
          <w:color w:val="000000" w:themeColor="text1"/>
          <w:sz w:val="24"/>
          <w:szCs w:val="24"/>
          <w:u w:color="000000"/>
        </w:rPr>
        <w:t>pre hodnotenie žiadostí o NFP v rámci</w:t>
      </w:r>
    </w:p>
    <w:p w14:paraId="65A1A6FF" w14:textId="759E54A5" w:rsidR="008836B7" w:rsidRPr="0007528B" w:rsidRDefault="008836B7" w:rsidP="00F70D43">
      <w:pPr>
        <w:tabs>
          <w:tab w:val="center" w:pos="7937"/>
          <w:tab w:val="left" w:pos="12615"/>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Integrovaného regionálneho operačného</w:t>
      </w:r>
      <w:r w:rsidRPr="0007528B">
        <w:rPr>
          <w:rFonts w:ascii="Arial" w:eastAsia="Times New Roman" w:hAnsi="Arial" w:cs="Arial"/>
          <w:b/>
          <w:color w:val="000000" w:themeColor="text1"/>
          <w:spacing w:val="-11"/>
          <w:sz w:val="24"/>
          <w:szCs w:val="24"/>
        </w:rPr>
        <w:t xml:space="preserve"> </w:t>
      </w:r>
      <w:r w:rsidRPr="0007528B">
        <w:rPr>
          <w:rFonts w:ascii="Arial" w:eastAsia="Times New Roman" w:hAnsi="Arial" w:cs="Arial"/>
          <w:b/>
          <w:color w:val="000000" w:themeColor="text1"/>
          <w:sz w:val="24"/>
          <w:szCs w:val="24"/>
        </w:rPr>
        <w:t>programu</w:t>
      </w:r>
    </w:p>
    <w:p w14:paraId="7A39BACE" w14:textId="7C0753E0" w:rsidR="002B4BB6" w:rsidRPr="0007528B" w:rsidRDefault="002B4BB6" w:rsidP="00F70D43">
      <w:pPr>
        <w:tabs>
          <w:tab w:val="center" w:pos="6879"/>
          <w:tab w:val="left" w:pos="10125"/>
          <w:tab w:val="left" w:pos="13467"/>
        </w:tabs>
        <w:spacing w:after="0" w:line="288" w:lineRule="auto"/>
        <w:ind w:right="26"/>
        <w:jc w:val="center"/>
        <w:rPr>
          <w:rFonts w:ascii="Arial" w:eastAsia="Times New Roman" w:hAnsi="Arial" w:cs="Arial"/>
          <w:b/>
          <w:color w:val="000000" w:themeColor="text1"/>
          <w:sz w:val="24"/>
          <w:szCs w:val="24"/>
        </w:rPr>
      </w:pPr>
      <w:r w:rsidRPr="0007528B">
        <w:rPr>
          <w:rFonts w:ascii="Arial" w:eastAsia="Times New Roman" w:hAnsi="Arial" w:cs="Arial"/>
          <w:b/>
          <w:color w:val="000000" w:themeColor="text1"/>
          <w:sz w:val="24"/>
          <w:szCs w:val="24"/>
        </w:rPr>
        <w:t>prioritná os 2</w:t>
      </w:r>
    </w:p>
    <w:p w14:paraId="32598008" w14:textId="00DF192C" w:rsidR="00FE076B" w:rsidRDefault="00FE076B" w:rsidP="00FE076B">
      <w:pPr>
        <w:spacing w:after="130" w:line="240" w:lineRule="auto"/>
        <w:ind w:left="1925" w:right="1640"/>
        <w:jc w:val="center"/>
        <w:rPr>
          <w:rFonts w:ascii="Arial" w:eastAsia="Times New Roman" w:hAnsi="Arial" w:cs="Arial"/>
          <w:b/>
          <w:color w:val="000000" w:themeColor="text1"/>
          <w:sz w:val="24"/>
          <w:szCs w:val="19"/>
        </w:rPr>
      </w:pPr>
      <w:r>
        <w:rPr>
          <w:rFonts w:ascii="Arial" w:eastAsia="Times New Roman" w:hAnsi="Arial" w:cs="Arial"/>
          <w:b/>
          <w:bCs/>
          <w:color w:val="000000" w:themeColor="text1"/>
          <w:sz w:val="24"/>
          <w:szCs w:val="19"/>
          <w:lang w:val="en-US" w:bidi="en-US"/>
        </w:rPr>
        <w:t>(</w:t>
      </w:r>
      <w:r>
        <w:rPr>
          <w:rFonts w:ascii="Arial" w:eastAsia="Times New Roman" w:hAnsi="Arial" w:cs="Arial"/>
          <w:b/>
          <w:bCs/>
          <w:color w:val="000000" w:themeColor="text1"/>
          <w:sz w:val="24"/>
          <w:szCs w:val="19"/>
          <w:lang w:bidi="en-US"/>
        </w:rPr>
        <w:t>platné pre výzvy vyhlásené pred nadobudnutím účinnosti zákona</w:t>
      </w:r>
      <w:r>
        <w:rPr>
          <w:rFonts w:ascii="Arial" w:eastAsia="Times New Roman" w:hAnsi="Arial" w:cs="Arial"/>
          <w:b/>
          <w:bCs/>
          <w:color w:val="000000" w:themeColor="text1"/>
          <w:sz w:val="24"/>
          <w:szCs w:val="19"/>
          <w:lang w:val="en-US" w:bidi="en-US"/>
        </w:rPr>
        <w:t xml:space="preserve"> č. </w:t>
      </w:r>
      <w:r>
        <w:rPr>
          <w:rFonts w:ascii="Arial" w:eastAsia="Times New Roman" w:hAnsi="Arial" w:cs="Arial"/>
          <w:b/>
          <w:bCs/>
          <w:color w:val="000000" w:themeColor="text1"/>
          <w:sz w:val="24"/>
          <w:szCs w:val="19"/>
          <w:lang w:bidi="en-US"/>
        </w:rPr>
        <w:t xml:space="preserve">154/2019 </w:t>
      </w:r>
      <w:r>
        <w:rPr>
          <w:rFonts w:ascii="Arial" w:eastAsia="Times New Roman" w:hAnsi="Arial" w:cs="Arial"/>
          <w:b/>
          <w:bCs/>
          <w:color w:val="000000" w:themeColor="text1"/>
          <w:sz w:val="24"/>
          <w:szCs w:val="19"/>
          <w:lang w:val="en-US" w:bidi="en-US"/>
        </w:rPr>
        <w:t>Z. z.</w:t>
      </w:r>
      <w:r w:rsidR="000539F0">
        <w:rPr>
          <w:rStyle w:val="Odkaznapoznmkupodiarou"/>
          <w:rFonts w:ascii="Arial" w:hAnsi="Arial"/>
          <w:b/>
          <w:bCs/>
          <w:color w:val="000000" w:themeColor="text1"/>
          <w:sz w:val="24"/>
          <w:szCs w:val="19"/>
          <w:lang w:val="en-US" w:bidi="en-US"/>
        </w:rPr>
        <w:footnoteReference w:id="1"/>
      </w:r>
      <w:r>
        <w:rPr>
          <w:rFonts w:ascii="Arial" w:eastAsia="Times New Roman" w:hAnsi="Arial" w:cs="Arial"/>
          <w:b/>
          <w:bCs/>
          <w:color w:val="000000" w:themeColor="text1"/>
          <w:sz w:val="24"/>
          <w:szCs w:val="19"/>
          <w:lang w:val="en-US" w:bidi="en-US"/>
        </w:rPr>
        <w:t>)</w:t>
      </w:r>
    </w:p>
    <w:p w14:paraId="457C3576" w14:textId="77777777" w:rsidR="0007528B" w:rsidRPr="00C8207B" w:rsidRDefault="0007528B" w:rsidP="0007528B">
      <w:pPr>
        <w:tabs>
          <w:tab w:val="center" w:pos="6879"/>
          <w:tab w:val="left" w:pos="10125"/>
        </w:tabs>
        <w:spacing w:after="0" w:line="288" w:lineRule="auto"/>
        <w:ind w:right="232"/>
        <w:jc w:val="center"/>
        <w:rPr>
          <w:rFonts w:ascii="Arial" w:eastAsia="Times New Roman" w:hAnsi="Arial" w:cs="Arial"/>
          <w:b/>
          <w:color w:val="000000" w:themeColor="text1"/>
          <w:sz w:val="24"/>
          <w:szCs w:val="24"/>
        </w:rPr>
      </w:pPr>
    </w:p>
    <w:p w14:paraId="4F65528C" w14:textId="2D214090" w:rsidR="002B4BB6" w:rsidRPr="00C8207B" w:rsidRDefault="00720FFF" w:rsidP="008836B7">
      <w:pPr>
        <w:spacing w:after="120" w:line="288" w:lineRule="auto"/>
        <w:jc w:val="both"/>
        <w:outlineLvl w:val="0"/>
        <w:rPr>
          <w:rFonts w:ascii="Arial" w:hAnsi="Arial" w:cs="Arial"/>
          <w:b/>
          <w:color w:val="000000" w:themeColor="text1"/>
          <w:sz w:val="24"/>
          <w:szCs w:val="24"/>
        </w:rPr>
      </w:pPr>
      <w:r w:rsidRPr="00C8207B">
        <w:rPr>
          <w:rFonts w:ascii="Arial" w:hAnsi="Arial" w:cs="Arial"/>
          <w:b/>
          <w:color w:val="000000" w:themeColor="text1"/>
          <w:sz w:val="24"/>
          <w:szCs w:val="24"/>
        </w:rPr>
        <w:t>Š</w:t>
      </w:r>
      <w:r w:rsidR="002B4BB6" w:rsidRPr="00C8207B">
        <w:rPr>
          <w:rFonts w:ascii="Arial" w:hAnsi="Arial" w:cs="Arial"/>
          <w:b/>
          <w:color w:val="000000" w:themeColor="text1"/>
          <w:sz w:val="24"/>
          <w:szCs w:val="24"/>
        </w:rPr>
        <w:t>pecifický cieľ 2.2.1 – Zvýšenie hrubej zaškolenosti detí materských škôl</w:t>
      </w:r>
    </w:p>
    <w:tbl>
      <w:tblPr>
        <w:tblStyle w:val="TableGrid4"/>
        <w:tblW w:w="0" w:type="auto"/>
        <w:tblLook w:val="04A0" w:firstRow="1" w:lastRow="0" w:firstColumn="1" w:lastColumn="0" w:noHBand="0" w:noVBand="1"/>
      </w:tblPr>
      <w:tblGrid>
        <w:gridCol w:w="599"/>
        <w:gridCol w:w="14527"/>
      </w:tblGrid>
      <w:tr w:rsidR="00E63A14" w:rsidRPr="00C8207B"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C8207B" w:rsidRDefault="00E63A14" w:rsidP="008836B7">
            <w:pPr>
              <w:widowControl w:val="0"/>
              <w:spacing w:line="288" w:lineRule="auto"/>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C8207B"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C8207B">
              <w:rPr>
                <w:rFonts w:ascii="Arial" w:hAnsi="Arial" w:cs="Arial"/>
                <w:b/>
                <w:bCs/>
                <w:color w:val="000000" w:themeColor="text1"/>
                <w:sz w:val="19"/>
                <w:szCs w:val="19"/>
              </w:rPr>
              <w:t>Príspevok navrhovaného projektu k cieľom a výsledkom IROP a PO 2</w:t>
            </w:r>
          </w:p>
        </w:tc>
      </w:tr>
    </w:tbl>
    <w:p w14:paraId="674ED124" w14:textId="77777777" w:rsidR="00BE2F8F" w:rsidRPr="00C8207B" w:rsidRDefault="00BE2F8F" w:rsidP="00CB0519">
      <w:pPr>
        <w:spacing w:after="0"/>
      </w:pPr>
    </w:p>
    <w:tbl>
      <w:tblPr>
        <w:tblStyle w:val="TableGrid4"/>
        <w:tblW w:w="0" w:type="auto"/>
        <w:tblLook w:val="04A0" w:firstRow="1" w:lastRow="0" w:firstColumn="1" w:lastColumn="0" w:noHBand="0" w:noVBand="1"/>
      </w:tblPr>
      <w:tblGrid>
        <w:gridCol w:w="603"/>
        <w:gridCol w:w="2383"/>
        <w:gridCol w:w="4643"/>
        <w:gridCol w:w="1399"/>
        <w:gridCol w:w="1557"/>
        <w:gridCol w:w="4541"/>
      </w:tblGrid>
      <w:tr w:rsidR="00D60222" w:rsidRPr="00C8207B" w14:paraId="31388389" w14:textId="77777777" w:rsidTr="00A5321E">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C8207B" w:rsidRDefault="002B4BB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C8207B" w:rsidRDefault="002B4BB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w:t>
            </w:r>
            <w:r w:rsidR="00A0584B" w:rsidRPr="00C8207B">
              <w:rPr>
                <w:rFonts w:ascii="Arial" w:hAnsi="Arial" w:cs="Arial"/>
                <w:b/>
                <w:bCs/>
                <w:color w:val="000000" w:themeColor="text1"/>
                <w:sz w:val="19"/>
                <w:szCs w:val="19"/>
                <w:u w:color="000000"/>
              </w:rPr>
              <w:t>odno</w:t>
            </w:r>
            <w:r w:rsidRPr="00C8207B">
              <w:rPr>
                <w:rFonts w:ascii="Arial" w:hAnsi="Arial" w:cs="Arial"/>
                <w:b/>
                <w:bCs/>
                <w:color w:val="000000" w:themeColor="text1"/>
                <w:sz w:val="19"/>
                <w:szCs w:val="19"/>
                <w:u w:color="000000"/>
              </w:rPr>
              <w:t>tenie</w:t>
            </w:r>
          </w:p>
        </w:tc>
        <w:tc>
          <w:tcPr>
            <w:tcW w:w="46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C8207B" w:rsidRDefault="002B4BB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1A05C5ED" w14:textId="77777777" w:rsidTr="00CE7361">
        <w:trPr>
          <w:trHeight w:val="2331"/>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1.1</w:t>
            </w:r>
          </w:p>
        </w:tc>
        <w:tc>
          <w:tcPr>
            <w:tcW w:w="2423"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35CB28E4"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intervenčnou stratégiou IROP</w:t>
            </w:r>
          </w:p>
        </w:tc>
        <w:tc>
          <w:tcPr>
            <w:tcW w:w="4750" w:type="dxa"/>
            <w:vMerge w:val="restart"/>
            <w:tcBorders>
              <w:top w:val="single" w:sz="4" w:space="0" w:color="auto"/>
              <w:left w:val="single" w:sz="4" w:space="0" w:color="auto"/>
              <w:bottom w:val="single" w:sz="4" w:space="0" w:color="auto"/>
              <w:right w:val="single" w:sz="4" w:space="0" w:color="auto"/>
            </w:tcBorders>
            <w:vAlign w:val="center"/>
            <w:hideMark/>
          </w:tcPr>
          <w:p w14:paraId="038D53F3" w14:textId="77777777" w:rsidR="00A2531D" w:rsidRPr="00C8207B" w:rsidRDefault="00A2531D" w:rsidP="00A2531D">
            <w:pPr>
              <w:keepNext/>
              <w:keepLines/>
              <w:spacing w:line="256" w:lineRule="auto"/>
              <w:outlineLvl w:val="2"/>
              <w:rPr>
                <w:rFonts w:ascii="Arial" w:hAnsi="Arial" w:cs="Arial"/>
                <w:color w:val="000000" w:themeColor="text1"/>
                <w:sz w:val="19"/>
                <w:szCs w:val="19"/>
              </w:rPr>
            </w:pPr>
          </w:p>
          <w:p w14:paraId="5FDA386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2.2.1 - Zvýšenie hrubej zaškolenosti detí materských škôl. </w:t>
            </w:r>
          </w:p>
          <w:p w14:paraId="51B22720"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p>
          <w:p w14:paraId="3A93C573" w14:textId="77777777" w:rsidR="00A2531D" w:rsidRPr="00C8207B" w:rsidRDefault="00A2531D" w:rsidP="00CB0519">
            <w:pPr>
              <w:keepNext/>
              <w:keepLines/>
              <w:spacing w:line="288" w:lineRule="auto"/>
              <w:jc w:val="both"/>
              <w:outlineLvl w:val="2"/>
              <w:rPr>
                <w:rFonts w:ascii="Arial" w:hAnsi="Arial" w:cs="Arial"/>
                <w:color w:val="000000" w:themeColor="text1"/>
                <w:sz w:val="19"/>
                <w:szCs w:val="19"/>
              </w:rPr>
            </w:pPr>
            <w:r w:rsidRPr="00C8207B">
              <w:rPr>
                <w:rFonts w:ascii="Arial" w:hAnsi="Arial" w:cs="Arial"/>
                <w:color w:val="000000" w:themeColor="text1"/>
                <w:sz w:val="19"/>
                <w:szCs w:val="19"/>
              </w:rPr>
              <w:t>Posudzuje sa správne zameranie projektu v rozsahu vecného súladu:</w:t>
            </w:r>
          </w:p>
          <w:p w14:paraId="520AA9EA"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príslušným špecifickým cieľom OP,</w:t>
            </w:r>
          </w:p>
          <w:p w14:paraId="7E25476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cieľov projektu s očakávanými výsledkami IROP,</w:t>
            </w:r>
          </w:p>
          <w:p w14:paraId="7730381D"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eastAsia="Calibri" w:hAnsi="Arial" w:cs="Arial"/>
                <w:color w:val="000000" w:themeColor="text1"/>
                <w:sz w:val="19"/>
                <w:szCs w:val="19"/>
                <w:lang w:val="sk-SK"/>
              </w:rPr>
            </w:pPr>
            <w:r w:rsidRPr="00C8207B">
              <w:rPr>
                <w:rFonts w:ascii="Arial" w:eastAsia="Calibri" w:hAnsi="Arial" w:cs="Arial"/>
                <w:color w:val="000000" w:themeColor="text1"/>
                <w:sz w:val="19"/>
                <w:szCs w:val="19"/>
                <w:lang w:val="sk-SK"/>
              </w:rPr>
              <w:t>hlavných aktivít projektu s definovanými oprávnenými aktivitami IROP,</w:t>
            </w:r>
          </w:p>
          <w:p w14:paraId="0FE5B5B0" w14:textId="77777777" w:rsidR="00A2531D" w:rsidRPr="00C8207B" w:rsidRDefault="00A2531D" w:rsidP="00CB0519">
            <w:pPr>
              <w:pStyle w:val="Odsekzoznamu"/>
              <w:keepNext/>
              <w:keepLines/>
              <w:numPr>
                <w:ilvl w:val="0"/>
                <w:numId w:val="7"/>
              </w:numPr>
              <w:spacing w:after="0" w:line="288" w:lineRule="auto"/>
              <w:ind w:left="389" w:hanging="270"/>
              <w:jc w:val="both"/>
              <w:outlineLvl w:val="2"/>
              <w:rPr>
                <w:rFonts w:ascii="Arial" w:hAnsi="Arial" w:cs="Arial"/>
                <w:color w:val="000000" w:themeColor="text1"/>
                <w:sz w:val="19"/>
                <w:szCs w:val="19"/>
                <w:lang w:val="sk-SK"/>
              </w:rPr>
            </w:pPr>
            <w:r w:rsidRPr="00C8207B">
              <w:rPr>
                <w:rFonts w:ascii="Arial" w:eastAsia="Calibri" w:hAnsi="Arial" w:cs="Arial"/>
                <w:color w:val="000000" w:themeColor="text1"/>
                <w:sz w:val="19"/>
                <w:szCs w:val="19"/>
                <w:lang w:val="sk-SK"/>
              </w:rPr>
              <w:t>projektu s hlavnými zásadami výberu operácií pre príslušný špecifický cieľ.</w:t>
            </w:r>
            <w:r w:rsidRPr="00C8207B">
              <w:rPr>
                <w:rFonts w:ascii="Arial" w:hAnsi="Arial" w:cs="Arial"/>
                <w:color w:val="000000" w:themeColor="text1"/>
                <w:sz w:val="19"/>
                <w:szCs w:val="19"/>
                <w:lang w:val="sk-SK"/>
              </w:rPr>
              <w:tab/>
            </w:r>
            <w:r w:rsidRPr="00C8207B">
              <w:rPr>
                <w:rFonts w:ascii="Arial" w:hAnsi="Arial" w:cs="Arial"/>
                <w:color w:val="000000" w:themeColor="text1"/>
                <w:sz w:val="19"/>
                <w:szCs w:val="19"/>
                <w:lang w:val="sk-SK"/>
              </w:rPr>
              <w:tab/>
            </w:r>
          </w:p>
          <w:p w14:paraId="7A77CBDE" w14:textId="77777777" w:rsidR="00A2531D" w:rsidRPr="00C8207B" w:rsidRDefault="00A2531D" w:rsidP="00CB0519">
            <w:pPr>
              <w:spacing w:line="288" w:lineRule="auto"/>
              <w:contextualSpacing/>
              <w:jc w:val="both"/>
              <w:rPr>
                <w:rFonts w:ascii="Arial" w:hAnsi="Arial" w:cs="Arial"/>
                <w:i/>
                <w:color w:val="000000" w:themeColor="text1"/>
                <w:sz w:val="19"/>
                <w:szCs w:val="19"/>
              </w:rPr>
            </w:pPr>
          </w:p>
          <w:p w14:paraId="4C9D5B54" w14:textId="60D506EC" w:rsidR="00A2531D" w:rsidRPr="00C8207B" w:rsidRDefault="00A2531D" w:rsidP="00CB0519">
            <w:pPr>
              <w:spacing w:line="288" w:lineRule="auto"/>
              <w:contextualSpacing/>
              <w:jc w:val="both"/>
              <w:rPr>
                <w:rFonts w:ascii="Arial" w:eastAsia="Times New Roman" w:hAnsi="Arial" w:cs="Arial"/>
                <w:color w:val="000000" w:themeColor="text1"/>
                <w:sz w:val="19"/>
                <w:szCs w:val="19"/>
                <w:lang w:bidi="en-US"/>
              </w:rPr>
            </w:pPr>
            <w:r w:rsidRPr="00C8207B">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Pr="00C8207B">
              <w:rPr>
                <w:rFonts w:ascii="Arial" w:hAnsi="Arial" w:cs="Arial"/>
                <w:color w:val="000000" w:themeColor="text1"/>
                <w:sz w:val="19"/>
                <w:szCs w:val="19"/>
              </w:rPr>
              <w:t xml:space="preserve">. </w:t>
            </w:r>
          </w:p>
        </w:tc>
        <w:tc>
          <w:tcPr>
            <w:tcW w:w="140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6BD97A8D"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Vylučujúce kritérium</w:t>
            </w:r>
          </w:p>
        </w:tc>
        <w:tc>
          <w:tcPr>
            <w:tcW w:w="1558" w:type="dxa"/>
            <w:tcBorders>
              <w:top w:val="single" w:sz="4" w:space="0" w:color="auto"/>
              <w:left w:val="single" w:sz="4" w:space="0" w:color="auto"/>
              <w:bottom w:val="single" w:sz="4" w:space="0" w:color="auto"/>
              <w:right w:val="single" w:sz="4" w:space="0" w:color="auto"/>
            </w:tcBorders>
            <w:vAlign w:val="center"/>
          </w:tcPr>
          <w:p w14:paraId="7C20F6C4" w14:textId="4ACBA7E1"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4" w:type="dxa"/>
            <w:tcBorders>
              <w:top w:val="single" w:sz="4" w:space="0" w:color="auto"/>
              <w:left w:val="single" w:sz="4" w:space="0" w:color="auto"/>
              <w:bottom w:val="single" w:sz="4" w:space="0" w:color="auto"/>
              <w:right w:val="single" w:sz="4" w:space="0" w:color="auto"/>
            </w:tcBorders>
            <w:vAlign w:val="center"/>
            <w:hideMark/>
          </w:tcPr>
          <w:p w14:paraId="17A7C38D" w14:textId="62A65AA3"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Zameranie projektu je v súlade s intervenčnou stratégiou IROP.</w:t>
            </w:r>
          </w:p>
        </w:tc>
      </w:tr>
      <w:tr w:rsidR="00A2531D" w:rsidRPr="00C8207B" w14:paraId="6051EB2D" w14:textId="77777777" w:rsidTr="00E63A14">
        <w:trPr>
          <w:trHeight w:val="73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3"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0"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A2531D" w:rsidRPr="00C8207B" w:rsidRDefault="00A2531D" w:rsidP="00A2531D">
            <w:pPr>
              <w:spacing w:line="288" w:lineRule="auto"/>
              <w:rPr>
                <w:rFonts w:ascii="Arial" w:eastAsia="Times New Roman" w:hAnsi="Arial" w:cs="Arial"/>
                <w:color w:val="000000" w:themeColor="text1"/>
                <w:sz w:val="19"/>
                <w:szCs w:val="19"/>
                <w:lang w:bidi="en-US"/>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129D0464" w14:textId="19BF859E" w:rsidR="00E77D3B" w:rsidRPr="00C8207B" w:rsidRDefault="00A2531D" w:rsidP="00DF3E0F">
            <w:pPr>
              <w:widowControl w:val="0"/>
              <w:spacing w:line="288" w:lineRule="auto"/>
              <w:jc w:val="center"/>
              <w:rPr>
                <w:rFonts w:ascii="Arial" w:hAnsi="Arial" w:cs="Arial"/>
                <w:sz w:val="19"/>
                <w:szCs w:val="19"/>
              </w:rPr>
            </w:pPr>
            <w:r w:rsidRPr="00C8207B">
              <w:rPr>
                <w:rFonts w:ascii="Arial" w:eastAsia="Helvetica" w:hAnsi="Arial" w:cs="Arial"/>
                <w:color w:val="000000" w:themeColor="text1"/>
                <w:sz w:val="19"/>
                <w:szCs w:val="19"/>
                <w:u w:color="000000"/>
              </w:rPr>
              <w:t>nie</w:t>
            </w:r>
          </w:p>
          <w:p w14:paraId="196439FD" w14:textId="77777777" w:rsidR="00A2531D" w:rsidRPr="00C8207B" w:rsidRDefault="00A2531D" w:rsidP="00E77D3B">
            <w:pPr>
              <w:rPr>
                <w:rFonts w:ascii="Arial" w:hAnsi="Arial" w:cs="Arial"/>
                <w:sz w:val="19"/>
                <w:szCs w:val="19"/>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703FF2C9" w14:textId="6BF2F717"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eastAsia="Helvetica" w:hAnsi="Arial" w:cs="Arial"/>
                <w:color w:val="000000" w:themeColor="text1"/>
                <w:sz w:val="19"/>
                <w:szCs w:val="19"/>
              </w:rPr>
              <w:t>Zameranie projektu nie je v súlade s intervenčnou stratégiou IROP.</w:t>
            </w:r>
          </w:p>
        </w:tc>
      </w:tr>
    </w:tbl>
    <w:p w14:paraId="41DF4693" w14:textId="23D19602" w:rsidR="009A7877" w:rsidRPr="00C8207B" w:rsidRDefault="009A7877" w:rsidP="008836B7">
      <w:pPr>
        <w:spacing w:line="288" w:lineRule="auto"/>
        <w:rPr>
          <w:rFonts w:ascii="Arial" w:hAnsi="Arial" w:cs="Arial"/>
          <w:i/>
          <w:color w:val="000000" w:themeColor="text1"/>
          <w:sz w:val="19"/>
          <w:szCs w:val="19"/>
        </w:rPr>
      </w:pPr>
    </w:p>
    <w:p w14:paraId="2DA351DE" w14:textId="4DB91144" w:rsidR="009A7877" w:rsidRPr="00C8207B"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5. Identifikácia projektu, 7. Popis projektu, 10.1 Aktivit</w:t>
      </w:r>
      <w:r w:rsidR="0064554C" w:rsidRPr="00C8207B">
        <w:rPr>
          <w:rFonts w:ascii="Arial" w:hAnsi="Arial" w:cs="Arial"/>
          <w:color w:val="000000" w:themeColor="text1"/>
          <w:sz w:val="19"/>
          <w:szCs w:val="19"/>
        </w:rPr>
        <w:t>y projektu a očakávané merateľ</w:t>
      </w:r>
      <w:r w:rsidRPr="00C8207B">
        <w:rPr>
          <w:rFonts w:ascii="Arial" w:hAnsi="Arial" w:cs="Arial"/>
          <w:color w:val="000000" w:themeColor="text1"/>
          <w:sz w:val="19"/>
          <w:szCs w:val="19"/>
        </w:rPr>
        <w:t>né ukazovatele, príloha Opis projektu</w:t>
      </w:r>
      <w:r w:rsidR="00306BC7">
        <w:rPr>
          <w:rFonts w:ascii="Arial" w:hAnsi="Arial" w:cs="Arial"/>
          <w:color w:val="000000" w:themeColor="text1"/>
          <w:sz w:val="19"/>
          <w:szCs w:val="19"/>
        </w:rPr>
        <w:t xml:space="preserve">, príloha </w:t>
      </w:r>
      <w:r w:rsidR="007A7396">
        <w:rPr>
          <w:rFonts w:ascii="Arial" w:hAnsi="Arial" w:cs="Arial"/>
          <w:color w:val="000000" w:themeColor="text1"/>
          <w:sz w:val="19"/>
          <w:szCs w:val="19"/>
        </w:rPr>
        <w:t>Projektová dokumentácia</w:t>
      </w:r>
      <w:r w:rsidRPr="00C8207B">
        <w:rPr>
          <w:rFonts w:ascii="Arial" w:hAnsi="Arial" w:cs="Arial"/>
          <w:color w:val="000000" w:themeColor="text1"/>
          <w:sz w:val="19"/>
          <w:szCs w:val="19"/>
        </w:rPr>
        <w:t>.</w:t>
      </w:r>
    </w:p>
    <w:p w14:paraId="6D886AAB" w14:textId="77777777" w:rsidR="009A7877" w:rsidRPr="00C8207B" w:rsidRDefault="009A7877" w:rsidP="008836B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plnenie nasledovných oblastí:</w:t>
      </w:r>
    </w:p>
    <w:p w14:paraId="4347BAA0" w14:textId="5381469C" w:rsidR="001D172E"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color w:val="000000" w:themeColor="text1"/>
          <w:sz w:val="19"/>
          <w:szCs w:val="19"/>
        </w:rPr>
        <w:t xml:space="preserve">súlad projektu </w:t>
      </w:r>
      <w:r w:rsidR="001D172E" w:rsidRPr="00C8207B">
        <w:rPr>
          <w:rFonts w:ascii="Arial" w:hAnsi="Arial" w:cs="Arial"/>
          <w:b/>
          <w:bCs/>
          <w:color w:val="000000" w:themeColor="text1"/>
          <w:sz w:val="19"/>
          <w:szCs w:val="19"/>
        </w:rPr>
        <w:t>so špecifickým cieľom 2.2.1</w:t>
      </w:r>
      <w:r w:rsidR="001D172E" w:rsidRPr="00C8207B">
        <w:rPr>
          <w:rFonts w:ascii="Arial" w:hAnsi="Arial" w:cs="Arial"/>
          <w:color w:val="000000" w:themeColor="text1"/>
          <w:sz w:val="19"/>
          <w:szCs w:val="19"/>
        </w:rPr>
        <w:t xml:space="preserve"> </w:t>
      </w:r>
    </w:p>
    <w:p w14:paraId="257104BB" w14:textId="5B817CBE" w:rsidR="009A7877" w:rsidRPr="00C8207B" w:rsidRDefault="008836B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color w:val="000000" w:themeColor="text1"/>
          <w:sz w:val="19"/>
          <w:szCs w:val="19"/>
        </w:rPr>
        <w:t>H</w:t>
      </w:r>
      <w:r w:rsidR="009A7877" w:rsidRPr="00C8207B">
        <w:rPr>
          <w:rFonts w:ascii="Arial" w:hAnsi="Arial" w:cs="Arial"/>
          <w:color w:val="000000" w:themeColor="text1"/>
          <w:sz w:val="19"/>
          <w:szCs w:val="19"/>
        </w:rPr>
        <w:t xml:space="preserve">odnotí sa (áno/nie), či žiadosť </w:t>
      </w:r>
      <w:r w:rsidR="00CC4305" w:rsidRPr="00C8207B">
        <w:rPr>
          <w:rFonts w:ascii="Arial" w:hAnsi="Arial" w:cs="Arial"/>
          <w:color w:val="000000" w:themeColor="text1"/>
          <w:sz w:val="19"/>
          <w:szCs w:val="19"/>
        </w:rPr>
        <w:t>o NFP prispieva k cieľom</w:t>
      </w:r>
      <w:r w:rsidR="009A7877" w:rsidRPr="00C8207B">
        <w:rPr>
          <w:rFonts w:ascii="Arial" w:hAnsi="Arial" w:cs="Arial"/>
          <w:color w:val="000000" w:themeColor="text1"/>
          <w:sz w:val="19"/>
          <w:szCs w:val="19"/>
        </w:rPr>
        <w:t xml:space="preserve"> PO </w:t>
      </w:r>
      <w:r w:rsidR="00CC4305" w:rsidRPr="00C8207B">
        <w:rPr>
          <w:rFonts w:ascii="Arial" w:hAnsi="Arial" w:cs="Arial"/>
          <w:color w:val="000000" w:themeColor="text1"/>
          <w:sz w:val="19"/>
          <w:szCs w:val="19"/>
        </w:rPr>
        <w:t>2</w:t>
      </w:r>
      <w:r w:rsidR="009A7877" w:rsidRPr="00C8207B">
        <w:rPr>
          <w:rFonts w:ascii="Arial" w:hAnsi="Arial" w:cs="Arial"/>
          <w:color w:val="000000" w:themeColor="text1"/>
          <w:sz w:val="19"/>
          <w:szCs w:val="19"/>
        </w:rPr>
        <w:t xml:space="preserve"> </w:t>
      </w:r>
      <w:r w:rsidR="00CC4305" w:rsidRPr="00C8207B">
        <w:rPr>
          <w:rFonts w:ascii="Arial" w:hAnsi="Arial" w:cs="Arial"/>
          <w:color w:val="000000" w:themeColor="text1"/>
          <w:sz w:val="19"/>
          <w:szCs w:val="19"/>
        </w:rPr>
        <w:t>Ľahší prístup k efektívnym a kvalitnejším verejným službám, ktorým je vytvorenie podmienok pre kvalitné vzdelávanie a tým zlepšen</w:t>
      </w:r>
      <w:r w:rsidR="001D172E" w:rsidRPr="00C8207B">
        <w:rPr>
          <w:rFonts w:ascii="Arial" w:hAnsi="Arial" w:cs="Arial"/>
          <w:color w:val="000000" w:themeColor="text1"/>
          <w:sz w:val="19"/>
          <w:szCs w:val="19"/>
        </w:rPr>
        <w:t>ie kvality života obyvateľstva a je v súlade so špecifickým cieľom 2.2.1, ktorým je zvýšenie hrubej zaškolenosti detí materských škôl.</w:t>
      </w:r>
    </w:p>
    <w:p w14:paraId="7B26C8F7" w14:textId="440C7AF6" w:rsidR="00CC4305" w:rsidRPr="00C8207B" w:rsidRDefault="009A7877" w:rsidP="009B0748">
      <w:pPr>
        <w:numPr>
          <w:ilvl w:val="0"/>
          <w:numId w:val="3"/>
        </w:numPr>
        <w:spacing w:before="120" w:after="120" w:line="288" w:lineRule="auto"/>
        <w:jc w:val="both"/>
        <w:rPr>
          <w:rFonts w:ascii="Arial" w:hAnsi="Arial" w:cs="Arial"/>
          <w:color w:val="000000" w:themeColor="text1"/>
          <w:sz w:val="19"/>
          <w:szCs w:val="19"/>
        </w:rPr>
      </w:pPr>
      <w:r w:rsidRPr="00C8207B">
        <w:rPr>
          <w:rFonts w:ascii="Arial" w:hAnsi="Arial" w:cs="Arial"/>
          <w:b/>
          <w:bCs/>
          <w:color w:val="000000" w:themeColor="text1"/>
          <w:sz w:val="19"/>
          <w:szCs w:val="19"/>
        </w:rPr>
        <w:t xml:space="preserve">súlad </w:t>
      </w:r>
      <w:r w:rsidR="001D172E" w:rsidRPr="00C8207B">
        <w:rPr>
          <w:rFonts w:ascii="Arial" w:hAnsi="Arial" w:cs="Arial"/>
          <w:b/>
          <w:color w:val="000000" w:themeColor="text1"/>
          <w:sz w:val="19"/>
          <w:szCs w:val="19"/>
        </w:rPr>
        <w:t xml:space="preserve">cieľov projektu s očakávanými výsledkami IROP </w:t>
      </w:r>
    </w:p>
    <w:p w14:paraId="7BCF2EE8" w14:textId="2DD61A24" w:rsidR="009A7877" w:rsidRPr="00C8207B" w:rsidRDefault="009A7877" w:rsidP="009B0748">
      <w:pPr>
        <w:spacing w:before="120" w:after="120" w:line="288" w:lineRule="auto"/>
        <w:ind w:left="720"/>
        <w:jc w:val="both"/>
        <w:rPr>
          <w:rFonts w:ascii="Arial" w:hAnsi="Arial" w:cs="Arial"/>
          <w:color w:val="000000" w:themeColor="text1"/>
          <w:sz w:val="19"/>
          <w:szCs w:val="19"/>
        </w:rPr>
      </w:pPr>
      <w:r w:rsidRPr="00C8207B">
        <w:rPr>
          <w:rFonts w:ascii="Arial" w:hAnsi="Arial" w:cs="Arial"/>
          <w:bCs/>
          <w:color w:val="000000" w:themeColor="text1"/>
          <w:sz w:val="19"/>
          <w:szCs w:val="19"/>
        </w:rPr>
        <w:t xml:space="preserve">Hodnotí sa </w:t>
      </w:r>
      <w:r w:rsidRPr="00C8207B">
        <w:rPr>
          <w:rFonts w:ascii="Arial" w:hAnsi="Arial" w:cs="Arial"/>
          <w:color w:val="000000" w:themeColor="text1"/>
          <w:sz w:val="19"/>
          <w:szCs w:val="19"/>
        </w:rPr>
        <w:t>(áno/nie)</w:t>
      </w:r>
      <w:r w:rsidRPr="00C8207B">
        <w:rPr>
          <w:rFonts w:ascii="Arial" w:hAnsi="Arial" w:cs="Arial"/>
          <w:bCs/>
          <w:color w:val="000000" w:themeColor="text1"/>
          <w:sz w:val="19"/>
          <w:szCs w:val="19"/>
        </w:rPr>
        <w:t xml:space="preserve">, či je </w:t>
      </w:r>
      <w:r w:rsidRPr="00C8207B">
        <w:rPr>
          <w:rFonts w:ascii="Arial" w:hAnsi="Arial" w:cs="Arial"/>
          <w:color w:val="000000" w:themeColor="text1"/>
          <w:sz w:val="19"/>
          <w:szCs w:val="19"/>
        </w:rPr>
        <w:t xml:space="preserve">žiadosť o NFP svojimi aktivitami konzistentne zameraná na </w:t>
      </w:r>
      <w:r w:rsidRPr="00C8207B">
        <w:rPr>
          <w:rFonts w:ascii="Arial" w:hAnsi="Arial" w:cs="Arial"/>
          <w:bCs/>
          <w:color w:val="000000" w:themeColor="text1"/>
          <w:sz w:val="19"/>
          <w:szCs w:val="19"/>
        </w:rPr>
        <w:t xml:space="preserve">dosiahnutie minimálne jedného z výsledkov ŠC </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w:t>
      </w:r>
      <w:r w:rsidR="00D36C61" w:rsidRPr="00C8207B">
        <w:rPr>
          <w:rFonts w:ascii="Arial" w:hAnsi="Arial" w:cs="Arial"/>
          <w:bCs/>
          <w:color w:val="000000" w:themeColor="text1"/>
          <w:sz w:val="19"/>
          <w:szCs w:val="19"/>
        </w:rPr>
        <w:t>2.</w:t>
      </w:r>
      <w:r w:rsidRPr="00C8207B">
        <w:rPr>
          <w:rFonts w:ascii="Arial" w:hAnsi="Arial" w:cs="Arial"/>
          <w:bCs/>
          <w:color w:val="000000" w:themeColor="text1"/>
          <w:sz w:val="19"/>
          <w:szCs w:val="19"/>
        </w:rPr>
        <w:t>1</w:t>
      </w:r>
      <w:r w:rsidR="0092263E" w:rsidRPr="0092263E">
        <w:t xml:space="preserve"> </w:t>
      </w:r>
      <w:r w:rsidR="0092263E" w:rsidRPr="0092263E">
        <w:rPr>
          <w:rFonts w:ascii="Arial" w:hAnsi="Arial" w:cs="Arial"/>
          <w:bCs/>
          <w:color w:val="000000" w:themeColor="text1"/>
          <w:sz w:val="19"/>
          <w:szCs w:val="19"/>
        </w:rPr>
        <w:t>Zvýšenie hrubej zaškolenosti detí materských škôl</w:t>
      </w:r>
      <w:r w:rsidRPr="00C8207B">
        <w:rPr>
          <w:rFonts w:ascii="Arial" w:hAnsi="Arial" w:cs="Arial"/>
          <w:bCs/>
          <w:color w:val="000000" w:themeColor="text1"/>
          <w:sz w:val="19"/>
          <w:szCs w:val="19"/>
        </w:rPr>
        <w:t xml:space="preserve">, ktoré </w:t>
      </w:r>
      <w:r w:rsidRPr="00C8207B">
        <w:rPr>
          <w:rFonts w:ascii="Arial" w:hAnsi="Arial" w:cs="Arial"/>
          <w:color w:val="000000" w:themeColor="text1"/>
          <w:sz w:val="19"/>
          <w:szCs w:val="19"/>
        </w:rPr>
        <w:t>sú definované nasledovne: </w:t>
      </w:r>
    </w:p>
    <w:p w14:paraId="5A85FA21" w14:textId="47C97DE2"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rozšírené kapacity MŠ a vytvorené podmienky na zvýšenie hrubej zaško</w:t>
      </w:r>
      <w:r w:rsidR="001D172E" w:rsidRPr="00C8207B">
        <w:rPr>
          <w:rFonts w:ascii="Arial" w:eastAsiaTheme="minorHAnsi" w:hAnsi="Arial" w:cs="Arial"/>
          <w:color w:val="000000" w:themeColor="text1"/>
          <w:sz w:val="19"/>
          <w:szCs w:val="19"/>
          <w:lang w:val="sk-SK" w:bidi="ar-SA"/>
        </w:rPr>
        <w:t>lenosti detí od 3 – 5 roku veku,</w:t>
      </w:r>
    </w:p>
    <w:p w14:paraId="739455F9" w14:textId="4A03A3EA"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zvýšený počet MŠ s prvkami inkluzívneho vzdelávania  na začlenenie detí v rámci inkluzívneho predprimárneho v</w:t>
      </w:r>
      <w:r w:rsidR="001D172E" w:rsidRPr="00C8207B">
        <w:rPr>
          <w:rFonts w:ascii="Arial" w:eastAsiaTheme="minorHAnsi" w:hAnsi="Arial" w:cs="Arial"/>
          <w:color w:val="000000" w:themeColor="text1"/>
          <w:sz w:val="19"/>
          <w:szCs w:val="19"/>
          <w:lang w:val="sk-SK" w:bidi="ar-SA"/>
        </w:rPr>
        <w:t>zdelávania v materských školách,</w:t>
      </w:r>
    </w:p>
    <w:p w14:paraId="5A31C6D5" w14:textId="028607DE"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zlepšené podmienky na zosúladenie súkromn</w:t>
      </w:r>
      <w:r w:rsidR="001D172E" w:rsidRPr="00C8207B">
        <w:rPr>
          <w:rFonts w:ascii="Arial" w:eastAsiaTheme="minorHAnsi" w:hAnsi="Arial" w:cs="Arial"/>
          <w:color w:val="000000" w:themeColor="text1"/>
          <w:sz w:val="19"/>
          <w:szCs w:val="19"/>
          <w:lang w:val="sk-SK" w:bidi="ar-SA"/>
        </w:rPr>
        <w:t>ého a pracovného života rodičov,</w:t>
      </w:r>
    </w:p>
    <w:p w14:paraId="10400F3F" w14:textId="76D29F16"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zvýšenie dostupnosti predprimárneho vzdelávania pre všetky deti vo veku od 3 do 5 rokov, ktorých rodičia o predprimá</w:t>
      </w:r>
      <w:r w:rsidR="001C3114" w:rsidRPr="00C8207B">
        <w:rPr>
          <w:rFonts w:ascii="Arial" w:eastAsiaTheme="minorHAnsi" w:hAnsi="Arial" w:cs="Arial"/>
          <w:color w:val="000000" w:themeColor="text1"/>
          <w:sz w:val="19"/>
          <w:szCs w:val="19"/>
          <w:lang w:val="sk-SK" w:bidi="ar-SA"/>
        </w:rPr>
        <w:t>rne vzdelávanie prej</w:t>
      </w:r>
      <w:r w:rsidR="001D172E" w:rsidRPr="00C8207B">
        <w:rPr>
          <w:rFonts w:ascii="Arial" w:eastAsiaTheme="minorHAnsi" w:hAnsi="Arial" w:cs="Arial"/>
          <w:color w:val="000000" w:themeColor="text1"/>
          <w:sz w:val="19"/>
          <w:szCs w:val="19"/>
          <w:lang w:val="sk-SK" w:bidi="ar-SA"/>
        </w:rPr>
        <w:t>avia záujem,</w:t>
      </w:r>
    </w:p>
    <w:p w14:paraId="4BCE3B5E" w14:textId="413C6B70" w:rsidR="00D36C61" w:rsidRPr="00C8207B" w:rsidRDefault="00D36C61" w:rsidP="009B0748">
      <w:pPr>
        <w:pStyle w:val="Odsekzoznamu"/>
        <w:numPr>
          <w:ilvl w:val="0"/>
          <w:numId w:val="11"/>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predškolskej výchovy vo veku od 3 do 5 rokov.</w:t>
      </w:r>
    </w:p>
    <w:p w14:paraId="63A0B815" w14:textId="3CE4475C" w:rsidR="001C3114" w:rsidRPr="00C8207B" w:rsidRDefault="009A7877" w:rsidP="009B0748">
      <w:pPr>
        <w:numPr>
          <w:ilvl w:val="0"/>
          <w:numId w:val="4"/>
        </w:numPr>
        <w:spacing w:before="120" w:after="120" w:line="288" w:lineRule="auto"/>
        <w:jc w:val="both"/>
        <w:rPr>
          <w:rFonts w:ascii="Arial" w:hAnsi="Arial" w:cs="Arial"/>
          <w:b/>
          <w:color w:val="000000" w:themeColor="text1"/>
          <w:sz w:val="19"/>
          <w:szCs w:val="19"/>
        </w:rPr>
      </w:pPr>
      <w:r w:rsidRPr="00C8207B">
        <w:rPr>
          <w:rFonts w:ascii="Arial" w:hAnsi="Arial" w:cs="Arial"/>
          <w:b/>
          <w:bCs/>
          <w:color w:val="000000" w:themeColor="text1"/>
          <w:sz w:val="19"/>
          <w:szCs w:val="19"/>
        </w:rPr>
        <w:t xml:space="preserve">súlad </w:t>
      </w:r>
      <w:r w:rsidR="00AD23AC">
        <w:rPr>
          <w:rFonts w:ascii="Arial" w:hAnsi="Arial" w:cs="Arial"/>
          <w:b/>
          <w:bCs/>
          <w:color w:val="000000" w:themeColor="text1"/>
          <w:sz w:val="19"/>
          <w:szCs w:val="19"/>
        </w:rPr>
        <w:t xml:space="preserve">hlavných </w:t>
      </w:r>
      <w:r w:rsidRPr="00C8207B">
        <w:rPr>
          <w:rFonts w:ascii="Arial" w:hAnsi="Arial" w:cs="Arial"/>
          <w:b/>
          <w:bCs/>
          <w:color w:val="000000" w:themeColor="text1"/>
          <w:sz w:val="19"/>
          <w:szCs w:val="19"/>
        </w:rPr>
        <w:t>aktivít projektu s</w:t>
      </w:r>
      <w:r w:rsidR="00AD23AC">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definovanými oprávnenými aktivitami</w:t>
      </w:r>
      <w:r w:rsidR="00AD23AC" w:rsidRPr="00AD23AC" w:rsidDel="00926CF2">
        <w:rPr>
          <w:rFonts w:ascii="Arial" w:hAnsi="Arial" w:cs="Arial"/>
          <w:b/>
          <w:bCs/>
          <w:color w:val="000000" w:themeColor="text1"/>
          <w:sz w:val="19"/>
          <w:szCs w:val="19"/>
        </w:rPr>
        <w:t xml:space="preserve"> </w:t>
      </w:r>
      <w:r w:rsidR="00AD23AC" w:rsidRPr="00AD23AC">
        <w:rPr>
          <w:rFonts w:ascii="Arial" w:hAnsi="Arial" w:cs="Arial"/>
          <w:b/>
          <w:bCs/>
          <w:color w:val="000000" w:themeColor="text1"/>
          <w:sz w:val="19"/>
          <w:szCs w:val="19"/>
        </w:rPr>
        <w:t>IROP</w:t>
      </w:r>
      <w:r w:rsidRPr="00C8207B">
        <w:rPr>
          <w:rFonts w:ascii="Arial" w:hAnsi="Arial" w:cs="Arial"/>
          <w:b/>
          <w:bCs/>
          <w:color w:val="000000" w:themeColor="text1"/>
          <w:sz w:val="19"/>
          <w:szCs w:val="19"/>
        </w:rPr>
        <w:t xml:space="preserve"> </w:t>
      </w:r>
    </w:p>
    <w:p w14:paraId="5675F5BF" w14:textId="3A128133" w:rsidR="009A7877" w:rsidRPr="006C6186" w:rsidRDefault="009A7877" w:rsidP="009B0748">
      <w:pPr>
        <w:spacing w:before="120" w:after="120" w:line="288" w:lineRule="auto"/>
        <w:ind w:left="720"/>
        <w:jc w:val="both"/>
        <w:rPr>
          <w:rFonts w:ascii="Arial" w:hAnsi="Arial" w:cs="Arial"/>
          <w:b/>
          <w:color w:val="000000" w:themeColor="text1"/>
          <w:sz w:val="19"/>
          <w:szCs w:val="19"/>
        </w:rPr>
      </w:pPr>
      <w:r w:rsidRPr="006C6186">
        <w:rPr>
          <w:rFonts w:ascii="Arial" w:hAnsi="Arial" w:cs="Arial"/>
          <w:color w:val="000000" w:themeColor="text1"/>
          <w:sz w:val="19"/>
          <w:szCs w:val="19"/>
        </w:rPr>
        <w:t xml:space="preserve">Hodnotí sa (áno/nie), či je žiadosť o NFP </w:t>
      </w:r>
      <w:r w:rsidR="00AD23AC" w:rsidRPr="00AD23AC">
        <w:rPr>
          <w:rFonts w:ascii="Arial" w:hAnsi="Arial" w:cs="Arial"/>
          <w:color w:val="000000" w:themeColor="text1"/>
          <w:sz w:val="19"/>
          <w:szCs w:val="19"/>
        </w:rPr>
        <w:t>v súlade s definovanými oprávnenými aktivitami IROP</w:t>
      </w:r>
      <w:r w:rsidR="00AD23AC">
        <w:rPr>
          <w:rFonts w:ascii="Arial" w:hAnsi="Arial" w:cs="Arial"/>
          <w:color w:val="000000" w:themeColor="text1"/>
          <w:sz w:val="19"/>
          <w:szCs w:val="19"/>
        </w:rPr>
        <w:t xml:space="preserve"> </w:t>
      </w:r>
      <w:r w:rsidR="00B077B4" w:rsidRPr="006C6186">
        <w:rPr>
          <w:rFonts w:ascii="Arial" w:hAnsi="Arial" w:cs="Arial"/>
          <w:color w:val="000000" w:themeColor="text1"/>
          <w:sz w:val="19"/>
          <w:szCs w:val="19"/>
        </w:rPr>
        <w:t xml:space="preserve">(pri zachovaní podmienok výzvy ohľadom </w:t>
      </w:r>
      <w:r w:rsidR="006C6186" w:rsidRPr="006C6186">
        <w:rPr>
          <w:rFonts w:ascii="Arial" w:hAnsi="Arial" w:cs="Arial"/>
          <w:color w:val="000000" w:themeColor="text1"/>
          <w:sz w:val="19"/>
          <w:szCs w:val="19"/>
        </w:rPr>
        <w:t xml:space="preserve">realizácie </w:t>
      </w:r>
      <w:r w:rsidR="00B077B4" w:rsidRPr="006C6186">
        <w:rPr>
          <w:rFonts w:ascii="Arial" w:hAnsi="Arial" w:cs="Arial"/>
          <w:color w:val="000000" w:themeColor="text1"/>
          <w:sz w:val="19"/>
          <w:szCs w:val="19"/>
        </w:rPr>
        <w:t>jednotlivých aktivít)</w:t>
      </w:r>
      <w:r w:rsidRPr="006C6186">
        <w:rPr>
          <w:rFonts w:ascii="Arial" w:hAnsi="Arial" w:cs="Arial"/>
          <w:color w:val="000000" w:themeColor="text1"/>
          <w:sz w:val="19"/>
          <w:szCs w:val="19"/>
        </w:rPr>
        <w:t>:</w:t>
      </w:r>
    </w:p>
    <w:p w14:paraId="457CA47F" w14:textId="19D475AF"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výstavba nových objektov MŠ vrátane </w:t>
      </w:r>
      <w:r w:rsidR="000237B7" w:rsidRPr="00C8207B">
        <w:rPr>
          <w:rFonts w:ascii="Arial" w:eastAsiaTheme="minorHAnsi" w:hAnsi="Arial" w:cs="Arial"/>
          <w:color w:val="000000" w:themeColor="text1"/>
          <w:sz w:val="19"/>
          <w:szCs w:val="19"/>
          <w:lang w:val="sk-SK" w:bidi="ar-SA"/>
        </w:rPr>
        <w:t>prvkov inkluzívneho vzdelávania,</w:t>
      </w:r>
    </w:p>
    <w:p w14:paraId="6905BE1B" w14:textId="2BD12310"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rozširovanie kapacít existujúcich objektov materských škôl prístavbou, nadstavbou, rekonštrukc</w:t>
      </w:r>
      <w:r w:rsidR="000237B7" w:rsidRPr="00C8207B">
        <w:rPr>
          <w:rFonts w:ascii="Arial" w:eastAsiaTheme="minorHAnsi" w:hAnsi="Arial" w:cs="Arial"/>
          <w:color w:val="000000" w:themeColor="text1"/>
          <w:sz w:val="19"/>
          <w:szCs w:val="19"/>
          <w:lang w:val="sk-SK" w:bidi="ar-SA"/>
        </w:rPr>
        <w:t>iou, zmenou dispozície objektov,</w:t>
      </w:r>
    </w:p>
    <w:p w14:paraId="6563D6E1" w14:textId="19668C45"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existujúcich objektov a ich adaptácia pre potreby materskej školy s prvkami inkluzívneho vzdelávania</w:t>
      </w:r>
      <w:r w:rsidR="000237B7" w:rsidRPr="00C8207B">
        <w:rPr>
          <w:rFonts w:ascii="Arial" w:eastAsiaTheme="minorHAnsi" w:hAnsi="Arial" w:cs="Arial"/>
          <w:color w:val="000000" w:themeColor="text1"/>
          <w:sz w:val="19"/>
          <w:szCs w:val="19"/>
          <w:lang w:val="sk-SK" w:bidi="ar-SA"/>
        </w:rPr>
        <w:t xml:space="preserve"> (napr. nevyužité priestory ZŠ),</w:t>
      </w:r>
    </w:p>
    <w:p w14:paraId="7067660F" w14:textId="7D5CE04E" w:rsidR="00D36C61" w:rsidRPr="00C8207B"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0237B7" w:rsidRPr="00C8207B">
        <w:rPr>
          <w:rFonts w:ascii="Arial" w:eastAsiaTheme="minorHAnsi" w:hAnsi="Arial" w:cs="Arial"/>
          <w:color w:val="000000" w:themeColor="text1"/>
          <w:sz w:val="19"/>
          <w:szCs w:val="19"/>
          <w:lang w:val="sk-SK" w:bidi="ar-SA"/>
        </w:rPr>
        <w:t>rvkov inkluzívneho vzdelávania,</w:t>
      </w:r>
    </w:p>
    <w:p w14:paraId="12B5C126" w14:textId="6B295532" w:rsidR="00B077B4" w:rsidRDefault="00D36C61"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materiálno-technického vybavenia materských škôl</w:t>
      </w:r>
      <w:r w:rsidR="00B077B4">
        <w:rPr>
          <w:rFonts w:ascii="Arial" w:eastAsiaTheme="minorHAnsi" w:hAnsi="Arial" w:cs="Arial"/>
          <w:color w:val="000000" w:themeColor="text1"/>
          <w:sz w:val="19"/>
          <w:szCs w:val="19"/>
          <w:lang w:val="sk-SK" w:bidi="ar-SA"/>
        </w:rPr>
        <w:t>,</w:t>
      </w:r>
    </w:p>
    <w:p w14:paraId="55A81D19" w14:textId="443320F6" w:rsidR="00D36C61" w:rsidRPr="00C8207B" w:rsidRDefault="00B077B4" w:rsidP="009B0748">
      <w:pPr>
        <w:pStyle w:val="Odsekzoznamu"/>
        <w:numPr>
          <w:ilvl w:val="0"/>
          <w:numId w:val="12"/>
        </w:numPr>
        <w:spacing w:before="120" w:after="120" w:line="288" w:lineRule="auto"/>
        <w:ind w:left="1134" w:hanging="425"/>
        <w:jc w:val="both"/>
        <w:rPr>
          <w:rFonts w:ascii="Arial" w:eastAsiaTheme="minorHAnsi" w:hAnsi="Arial" w:cs="Arial"/>
          <w:color w:val="000000" w:themeColor="text1"/>
          <w:sz w:val="19"/>
          <w:szCs w:val="19"/>
          <w:lang w:val="sk-SK" w:bidi="ar-SA"/>
        </w:rPr>
      </w:pPr>
      <w:r w:rsidRPr="00B077B4">
        <w:rPr>
          <w:rFonts w:ascii="Arial" w:eastAsiaTheme="minorHAnsi" w:hAnsi="Arial" w:cs="Arial"/>
          <w:color w:val="000000" w:themeColor="text1"/>
          <w:sz w:val="19"/>
          <w:szCs w:val="19"/>
          <w:lang w:val="sk-SK" w:bidi="ar-SA"/>
        </w:rPr>
        <w:lastRenderedPageBreak/>
        <w:t>zvyšovanie energetickej hospodárnosti budov materských škôl</w:t>
      </w:r>
      <w:r w:rsidR="00D36C61" w:rsidRPr="00C8207B">
        <w:rPr>
          <w:rFonts w:ascii="Arial" w:eastAsiaTheme="minorHAnsi" w:hAnsi="Arial" w:cs="Arial"/>
          <w:color w:val="000000" w:themeColor="text1"/>
          <w:sz w:val="19"/>
          <w:szCs w:val="19"/>
          <w:lang w:val="sk-SK" w:bidi="ar-SA"/>
        </w:rPr>
        <w:t xml:space="preserve">.  </w:t>
      </w:r>
    </w:p>
    <w:p w14:paraId="1060420A" w14:textId="72F35C43" w:rsidR="00C21888" w:rsidRPr="00C8207B" w:rsidRDefault="00C21888" w:rsidP="009B0748">
      <w:pPr>
        <w:numPr>
          <w:ilvl w:val="0"/>
          <w:numId w:val="4"/>
        </w:numPr>
        <w:spacing w:before="120" w:after="120" w:line="288" w:lineRule="auto"/>
        <w:jc w:val="both"/>
        <w:rPr>
          <w:rFonts w:ascii="Arial" w:hAnsi="Arial" w:cs="Arial"/>
          <w:b/>
          <w:bCs/>
          <w:color w:val="000000" w:themeColor="text1"/>
          <w:sz w:val="19"/>
          <w:szCs w:val="19"/>
        </w:rPr>
      </w:pPr>
      <w:r w:rsidRPr="00C8207B">
        <w:rPr>
          <w:rFonts w:ascii="Arial" w:hAnsi="Arial" w:cs="Arial"/>
          <w:b/>
          <w:bCs/>
          <w:color w:val="000000" w:themeColor="text1"/>
          <w:sz w:val="19"/>
          <w:szCs w:val="19"/>
        </w:rPr>
        <w:t xml:space="preserve">súlad projektu s hlavnými zásadami výberu operácií </w:t>
      </w:r>
      <w:r w:rsidR="00AD23AC">
        <w:rPr>
          <w:rFonts w:ascii="Arial" w:hAnsi="Arial" w:cs="Arial"/>
          <w:b/>
          <w:bCs/>
          <w:color w:val="000000" w:themeColor="text1"/>
          <w:sz w:val="19"/>
          <w:szCs w:val="19"/>
        </w:rPr>
        <w:t xml:space="preserve">pre </w:t>
      </w:r>
      <w:r w:rsidR="0033037A">
        <w:rPr>
          <w:rFonts w:ascii="Arial" w:hAnsi="Arial" w:cs="Arial"/>
          <w:b/>
          <w:bCs/>
          <w:color w:val="000000" w:themeColor="text1"/>
          <w:sz w:val="19"/>
          <w:szCs w:val="19"/>
        </w:rPr>
        <w:t>Š</w:t>
      </w:r>
      <w:r w:rsidR="00AD23AC">
        <w:rPr>
          <w:rFonts w:ascii="Arial" w:hAnsi="Arial" w:cs="Arial"/>
          <w:b/>
          <w:bCs/>
          <w:color w:val="000000" w:themeColor="text1"/>
          <w:sz w:val="19"/>
          <w:szCs w:val="19"/>
        </w:rPr>
        <w:t>C 2.2.1</w:t>
      </w:r>
    </w:p>
    <w:p w14:paraId="1B45F1AB" w14:textId="0868A33B" w:rsidR="002F1E14" w:rsidRPr="00C8207B" w:rsidRDefault="002F1E14" w:rsidP="009B0748">
      <w:pPr>
        <w:pStyle w:val="Odsekzoznamu"/>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BE59AA" w:rsidRPr="0022664B">
        <w:rPr>
          <w:rFonts w:ascii="Arial" w:hAnsi="Arial" w:cs="Arial"/>
          <w:color w:val="000000" w:themeColor="text1"/>
          <w:sz w:val="19"/>
          <w:szCs w:val="19"/>
        </w:rPr>
        <w:t>so zásadami výberu operácií, ktoré sú relevantné pre projekt, a to primerane a v kontexte podmienok výzvy</w:t>
      </w:r>
      <w:r w:rsidR="00BE59AA">
        <w:rPr>
          <w:rFonts w:ascii="Arial" w:hAnsi="Arial" w:cs="Arial"/>
          <w:color w:val="000000" w:themeColor="text1"/>
          <w:sz w:val="19"/>
          <w:szCs w:val="19"/>
        </w:rPr>
        <w:t>:</w:t>
      </w:r>
    </w:p>
    <w:p w14:paraId="1A0B1908" w14:textId="2939551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 xml:space="preserve">podporuje integrovaný prístup ako komplementárnu podporu </w:t>
      </w:r>
      <w:r w:rsidR="00E9406D">
        <w:rPr>
          <w:rFonts w:ascii="Arial" w:eastAsiaTheme="minorHAnsi" w:hAnsi="Arial" w:cs="Arial"/>
          <w:color w:val="000000" w:themeColor="text1"/>
          <w:sz w:val="19"/>
          <w:szCs w:val="19"/>
          <w:lang w:val="sk-SK" w:bidi="ar-SA"/>
        </w:rPr>
        <w:t>aktivít z IROP a OP ĽZ, prípadne</w:t>
      </w:r>
      <w:r w:rsidRPr="00C8207B">
        <w:rPr>
          <w:rFonts w:ascii="Arial" w:eastAsiaTheme="minorHAnsi" w:hAnsi="Arial" w:cs="Arial"/>
          <w:color w:val="000000" w:themeColor="text1"/>
          <w:sz w:val="19"/>
          <w:szCs w:val="19"/>
          <w:lang w:val="sk-SK" w:bidi="ar-SA"/>
        </w:rPr>
        <w:t xml:space="preserve"> iných OP,</w:t>
      </w:r>
    </w:p>
    <w:p w14:paraId="36CC1289" w14:textId="0ED3DB53"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podporuje inkluzíve vzdelávanie</w:t>
      </w:r>
      <w:r w:rsidR="00701BF5" w:rsidRPr="00C8207B">
        <w:rPr>
          <w:rFonts w:ascii="Arial" w:eastAsiaTheme="minorHAnsi" w:hAnsi="Arial" w:cs="Arial"/>
          <w:color w:val="000000" w:themeColor="text1"/>
          <w:sz w:val="19"/>
          <w:szCs w:val="19"/>
          <w:lang w:val="sk-SK" w:bidi="ar-SA"/>
        </w:rPr>
        <w:t xml:space="preserve"> (súlad žiadosti o NFP s princípmi inkluzívneho vzdelávania, (zavádzania prvkov solidarity, rovnakého zaobchádzania (nediskriminácie), komplexnosti, individuálneho </w:t>
      </w:r>
      <w:r w:rsidR="00C8207B">
        <w:rPr>
          <w:rFonts w:ascii="Arial" w:eastAsiaTheme="minorHAnsi" w:hAnsi="Arial" w:cs="Arial"/>
          <w:color w:val="000000" w:themeColor="text1"/>
          <w:sz w:val="19"/>
          <w:szCs w:val="19"/>
          <w:lang w:val="sk-SK" w:bidi="ar-SA"/>
        </w:rPr>
        <w:t>prístupu, motivácie, zásluhovosti</w:t>
      </w:r>
      <w:r w:rsidR="00701BF5" w:rsidRPr="00C8207B">
        <w:rPr>
          <w:rFonts w:ascii="Arial" w:eastAsiaTheme="minorHAnsi" w:hAnsi="Arial" w:cs="Arial"/>
          <w:color w:val="000000" w:themeColor="text1"/>
          <w:sz w:val="19"/>
          <w:szCs w:val="19"/>
          <w:lang w:val="sk-SK" w:bidi="ar-SA"/>
        </w:rPr>
        <w:t xml:space="preserve"> a spolupráce. Cieľom inkluzívneho vzdelávania je tvoriť prostredie, v ktorom je možné uspokojiť rôznorodé vzdelávacie potreby každého jedinca v súlade s ich špecifickými potrebami.</w:t>
      </w:r>
      <w:r w:rsidR="001512D6" w:rsidRPr="001512D6">
        <w:rPr>
          <w:rFonts w:ascii="Arial" w:eastAsiaTheme="minorHAnsi" w:hAnsi="Arial" w:cs="Arial"/>
          <w:color w:val="000000" w:themeColor="text1"/>
          <w:sz w:val="19"/>
          <w:szCs w:val="19"/>
          <w:lang w:val="sk-SK" w:bidi="ar-SA"/>
        </w:rPr>
        <w:t xml:space="preserve"> </w:t>
      </w:r>
      <w:r w:rsidR="001512D6" w:rsidRPr="007161C3">
        <w:rPr>
          <w:rFonts w:ascii="Arial" w:eastAsiaTheme="minorHAnsi" w:hAnsi="Arial" w:cs="Arial"/>
          <w:color w:val="000000" w:themeColor="text1"/>
          <w:sz w:val="19"/>
          <w:szCs w:val="19"/>
          <w:lang w:val="sk-SK" w:bidi="ar-SA"/>
        </w:rPr>
        <w:t>Prostredníctvom plnohodnotnej účasti na vzdelávaní inklúzivny prístup vedie k zvyšovaniu úspešnosti detí/žiakov so špecifickými potrebami a ich predčasnému zar</w:t>
      </w:r>
      <w:r w:rsidR="001512D6">
        <w:rPr>
          <w:rFonts w:ascii="Arial" w:eastAsiaTheme="minorHAnsi" w:hAnsi="Arial" w:cs="Arial"/>
          <w:color w:val="000000" w:themeColor="text1"/>
          <w:sz w:val="19"/>
          <w:szCs w:val="19"/>
          <w:lang w:val="sk-SK" w:bidi="ar-SA"/>
        </w:rPr>
        <w:t>adeniu do špeciálnych zariadení.</w:t>
      </w:r>
      <w:r w:rsidR="00701BF5" w:rsidRPr="00C8207B">
        <w:rPr>
          <w:rFonts w:ascii="Arial" w:eastAsiaTheme="minorHAnsi" w:hAnsi="Arial" w:cs="Arial"/>
          <w:color w:val="000000" w:themeColor="text1"/>
          <w:sz w:val="19"/>
          <w:szCs w:val="19"/>
          <w:lang w:val="sk-SK" w:bidi="ar-SA"/>
        </w:rPr>
        <w:t>),</w:t>
      </w:r>
    </w:p>
    <w:p w14:paraId="4DEFE850"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sa realizuje v škole a školskom zariadení, zaradených do siete škôl, školských zariadení v súlade so zákonom č. 596/2003 Z. z. o štátnej správe v školstve a školskej samospráve v platnom znení,</w:t>
      </w:r>
    </w:p>
    <w:p w14:paraId="07B0170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zákonom č. 245/2008 Z. z. o výchove a vzdelávaní (školský zákon) v platnom znení,</w:t>
      </w:r>
    </w:p>
    <w:p w14:paraId="0970832C" w14:textId="73A7DEFD"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je v súlade so Štátnym vzdelávacím programom ISCED 0 – predprimárne vzdelávanie</w:t>
      </w:r>
      <w:r w:rsidR="00C93E42" w:rsidRPr="00C8207B">
        <w:rPr>
          <w:rFonts w:ascii="Arial" w:eastAsiaTheme="minorHAnsi" w:hAnsi="Arial" w:cs="Arial"/>
          <w:color w:val="000000" w:themeColor="text1"/>
          <w:sz w:val="19"/>
          <w:szCs w:val="19"/>
          <w:lang w:val="sk-SK" w:bidi="ar-SA"/>
        </w:rPr>
        <w:t xml:space="preserve"> (najmä v časti 11. Materiálno-technické a priestorové zabezpečenie predprimárneho vzdelávania  a 12. Podmienky na zaistenie bezpečnosti a ochrany zdravia pri výchove a vzdelávaní)</w:t>
      </w:r>
      <w:r w:rsidRPr="00C8207B">
        <w:rPr>
          <w:rFonts w:ascii="Arial" w:eastAsiaTheme="minorHAnsi" w:hAnsi="Arial" w:cs="Arial"/>
          <w:color w:val="000000" w:themeColor="text1"/>
          <w:sz w:val="19"/>
          <w:szCs w:val="19"/>
          <w:lang w:val="sk-SK" w:bidi="ar-SA"/>
        </w:rPr>
        <w:t>,</w:t>
      </w:r>
    </w:p>
    <w:p w14:paraId="3C64ECBA" w14:textId="77777777" w:rsidR="00D2769C" w:rsidRPr="00C8207B" w:rsidRDefault="00D2769C" w:rsidP="009B0748">
      <w:pPr>
        <w:pStyle w:val="Odsekzoznamu"/>
        <w:numPr>
          <w:ilvl w:val="0"/>
          <w:numId w:val="13"/>
        </w:numPr>
        <w:spacing w:before="120" w:after="120" w:line="288" w:lineRule="auto"/>
        <w:ind w:left="1134" w:hanging="425"/>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zahŕňa analýzu potrieb navýšenia kapacít materskej školy.</w:t>
      </w:r>
    </w:p>
    <w:p w14:paraId="3A5FDD2B" w14:textId="77777777" w:rsidR="003A6C8E" w:rsidRPr="008005CD" w:rsidRDefault="003A6C8E" w:rsidP="00CB0519">
      <w:pPr>
        <w:numPr>
          <w:ilvl w:val="1"/>
          <w:numId w:val="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AB48986" w14:textId="77777777" w:rsidR="003A6C8E" w:rsidRPr="00287F64"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4B0C976C" w14:textId="55AF6AC1" w:rsidR="003A6C8E" w:rsidRPr="00287F64" w:rsidRDefault="00CD4BF7" w:rsidP="00EB4FE4">
      <w:pPr>
        <w:pStyle w:val="Odsekzoznamu"/>
        <w:numPr>
          <w:ilvl w:val="0"/>
          <w:numId w:val="16"/>
        </w:numPr>
        <w:spacing w:before="120" w:after="120" w:line="288" w:lineRule="auto"/>
        <w:ind w:left="1134"/>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CB63C3">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1B2FAA">
        <w:rPr>
          <w:rFonts w:ascii="Arial" w:hAnsi="Arial" w:cs="Arial"/>
          <w:sz w:val="19"/>
          <w:szCs w:val="19"/>
        </w:rPr>
        <w:t>,</w:t>
      </w:r>
    </w:p>
    <w:p w14:paraId="3D19D77C" w14:textId="189944DC" w:rsidR="003A6C8E" w:rsidRPr="00287F64" w:rsidRDefault="003A6C8E" w:rsidP="00CB0519">
      <w:pPr>
        <w:pStyle w:val="Odsekzoznamu"/>
        <w:numPr>
          <w:ilvl w:val="0"/>
          <w:numId w:val="16"/>
        </w:numPr>
        <w:spacing w:before="120" w:after="120" w:line="288" w:lineRule="auto"/>
        <w:ind w:left="1134"/>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236C944E"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782292A" w14:textId="77777777" w:rsidR="003A6C8E" w:rsidRPr="00E6676D" w:rsidRDefault="003A6C8E" w:rsidP="00CB0519">
      <w:pPr>
        <w:pStyle w:val="Odsekzoznamu"/>
        <w:numPr>
          <w:ilvl w:val="0"/>
          <w:numId w:val="5"/>
        </w:numPr>
        <w:spacing w:before="120" w:after="120" w:line="288" w:lineRule="auto"/>
        <w:ind w:left="1418" w:hanging="283"/>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7771E5E7" w14:textId="0334611A" w:rsidR="003A6C8E" w:rsidRPr="00287F64" w:rsidRDefault="003A6C8E" w:rsidP="00CB0519">
      <w:pPr>
        <w:pStyle w:val="Odsekzoznamu"/>
        <w:numPr>
          <w:ilvl w:val="0"/>
          <w:numId w:val="17"/>
        </w:numPr>
        <w:spacing w:before="120" w:after="120" w:line="288" w:lineRule="auto"/>
        <w:ind w:left="1134"/>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678DD137" w14:textId="77777777" w:rsidR="003A6C8E" w:rsidRPr="00A179DD" w:rsidRDefault="003A6C8E" w:rsidP="00CB0519">
      <w:pPr>
        <w:spacing w:before="120" w:after="120" w:line="288" w:lineRule="auto"/>
        <w:ind w:left="709"/>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6341116D" w14:textId="02772130" w:rsidR="005F4EC3" w:rsidRDefault="005F4EC3"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V prípade, že na každú čiastkovú otázku bola priradená odpoveď (áno) hodnotiteľ zvolí výsledné hodnotenie (áno). V opačnom prípade (t.j. odpoveď na minimálne 1 čiastkovú otázku je (nie))</w:t>
      </w:r>
      <w:r w:rsidR="00946C86">
        <w:rPr>
          <w:rFonts w:ascii="Arial" w:hAnsi="Arial" w:cs="Arial"/>
          <w:color w:val="000000" w:themeColor="text1"/>
          <w:sz w:val="19"/>
          <w:szCs w:val="19"/>
        </w:rPr>
        <w:t>,</w:t>
      </w:r>
      <w:r w:rsidRPr="00C8207B">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946C86">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v prípade kladného ako aj negatívneho hodnotenia.</w:t>
      </w:r>
    </w:p>
    <w:p w14:paraId="4AF1BDE2"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0"/>
        <w:gridCol w:w="4646"/>
        <w:gridCol w:w="1396"/>
        <w:gridCol w:w="1557"/>
        <w:gridCol w:w="4545"/>
      </w:tblGrid>
      <w:tr w:rsidR="00C32A36" w:rsidRPr="00C8207B" w14:paraId="1D6C5858" w14:textId="77777777" w:rsidTr="008A53D5">
        <w:trPr>
          <w:trHeight w:val="548"/>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1DC523"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20AA74"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37FCB5"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67A0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E53DCF"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80F60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551C0CB4" w14:textId="77777777" w:rsidTr="008A53D5">
        <w:trPr>
          <w:trHeight w:val="385"/>
        </w:trPr>
        <w:tc>
          <w:tcPr>
            <w:tcW w:w="605" w:type="dxa"/>
            <w:vMerge w:val="restart"/>
            <w:tcBorders>
              <w:top w:val="single" w:sz="4" w:space="0" w:color="auto"/>
              <w:left w:val="single" w:sz="4" w:space="0" w:color="auto"/>
              <w:bottom w:val="single" w:sz="4" w:space="0" w:color="auto"/>
              <w:right w:val="single" w:sz="4" w:space="0" w:color="auto"/>
            </w:tcBorders>
            <w:vAlign w:val="center"/>
            <w:hideMark/>
          </w:tcPr>
          <w:p w14:paraId="4706C76B" w14:textId="73A7BF30"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1.2</w:t>
            </w:r>
          </w:p>
        </w:tc>
        <w:tc>
          <w:tcPr>
            <w:tcW w:w="2421" w:type="dxa"/>
            <w:vMerge w:val="restart"/>
            <w:tcBorders>
              <w:top w:val="single" w:sz="4" w:space="0" w:color="auto"/>
              <w:left w:val="single" w:sz="4" w:space="0" w:color="auto"/>
              <w:bottom w:val="single" w:sz="4" w:space="0" w:color="auto"/>
              <w:right w:val="single" w:sz="4" w:space="0" w:color="auto"/>
            </w:tcBorders>
            <w:vAlign w:val="center"/>
            <w:hideMark/>
          </w:tcPr>
          <w:p w14:paraId="6A1D2F0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Regionálnou integrovanou územnou stratégiou</w:t>
            </w:r>
          </w:p>
        </w:tc>
        <w:tc>
          <w:tcPr>
            <w:tcW w:w="4751" w:type="dxa"/>
            <w:vMerge w:val="restart"/>
            <w:tcBorders>
              <w:top w:val="single" w:sz="4" w:space="0" w:color="auto"/>
              <w:left w:val="single" w:sz="4" w:space="0" w:color="auto"/>
              <w:bottom w:val="single" w:sz="4" w:space="0" w:color="auto"/>
              <w:right w:val="single" w:sz="4" w:space="0" w:color="auto"/>
            </w:tcBorders>
            <w:vAlign w:val="center"/>
            <w:hideMark/>
          </w:tcPr>
          <w:p w14:paraId="7CA32E75" w14:textId="57BF1090"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s vypracovanou </w:t>
            </w:r>
            <w:r w:rsidRPr="00C8207B">
              <w:rPr>
                <w:rFonts w:ascii="Arial" w:eastAsia="Helvetica" w:hAnsi="Arial" w:cs="Arial"/>
                <w:color w:val="000000" w:themeColor="text1"/>
                <w:sz w:val="19"/>
                <w:szCs w:val="19"/>
              </w:rPr>
              <w:t>Regionálnou integrovanou územnou stratégiou/Integrovanou územnou stratégiou UMR.</w:t>
            </w:r>
          </w:p>
        </w:tc>
        <w:tc>
          <w:tcPr>
            <w:tcW w:w="1407" w:type="dxa"/>
            <w:vMerge w:val="restart"/>
            <w:tcBorders>
              <w:top w:val="single" w:sz="4" w:space="0" w:color="auto"/>
              <w:left w:val="single" w:sz="4" w:space="0" w:color="auto"/>
              <w:bottom w:val="single" w:sz="4" w:space="0" w:color="auto"/>
              <w:right w:val="single" w:sz="4" w:space="0" w:color="auto"/>
            </w:tcBorders>
            <w:vAlign w:val="center"/>
            <w:hideMark/>
          </w:tcPr>
          <w:p w14:paraId="1B3A40CF" w14:textId="7A45A719"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4D4F3E2" w14:textId="735F9A3B"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89CDECD" w14:textId="3F1F76CA"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Regionálnou integrovanou územnou stratégiou/Integrovanou územnou stratégiou UMR.</w:t>
            </w:r>
          </w:p>
        </w:tc>
      </w:tr>
      <w:tr w:rsidR="00A2531D" w:rsidRPr="00C8207B" w14:paraId="5CFE5AB9" w14:textId="77777777" w:rsidTr="008A53D5">
        <w:trPr>
          <w:trHeight w:val="447"/>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0203201"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21" w:type="dxa"/>
            <w:vMerge/>
            <w:tcBorders>
              <w:top w:val="single" w:sz="4" w:space="0" w:color="auto"/>
              <w:left w:val="single" w:sz="4" w:space="0" w:color="auto"/>
              <w:bottom w:val="single" w:sz="4" w:space="0" w:color="auto"/>
              <w:right w:val="single" w:sz="4" w:space="0" w:color="auto"/>
            </w:tcBorders>
            <w:vAlign w:val="center"/>
            <w:hideMark/>
          </w:tcPr>
          <w:p w14:paraId="5E2B1752"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751" w:type="dxa"/>
            <w:vMerge/>
            <w:tcBorders>
              <w:top w:val="single" w:sz="4" w:space="0" w:color="auto"/>
              <w:left w:val="single" w:sz="4" w:space="0" w:color="auto"/>
              <w:bottom w:val="single" w:sz="4" w:space="0" w:color="auto"/>
              <w:right w:val="single" w:sz="4" w:space="0" w:color="auto"/>
            </w:tcBorders>
            <w:vAlign w:val="center"/>
            <w:hideMark/>
          </w:tcPr>
          <w:p w14:paraId="362A7F27" w14:textId="77777777" w:rsidR="00A2531D" w:rsidRPr="00C8207B" w:rsidRDefault="00A2531D" w:rsidP="00A2531D">
            <w:pPr>
              <w:spacing w:line="288" w:lineRule="auto"/>
              <w:rPr>
                <w:rFonts w:ascii="Arial" w:hAnsi="Arial" w:cs="Arial"/>
                <w:color w:val="000000" w:themeColor="text1"/>
                <w:sz w:val="19"/>
                <w:szCs w:val="19"/>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175CD74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5FBABB84" w14:textId="33C0EA2A"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646" w:type="dxa"/>
            <w:tcBorders>
              <w:top w:val="single" w:sz="4" w:space="0" w:color="auto"/>
              <w:left w:val="single" w:sz="4" w:space="0" w:color="auto"/>
              <w:bottom w:val="single" w:sz="4" w:space="0" w:color="auto"/>
              <w:right w:val="single" w:sz="4" w:space="0" w:color="auto"/>
            </w:tcBorders>
            <w:vAlign w:val="center"/>
            <w:hideMark/>
          </w:tcPr>
          <w:p w14:paraId="19B8AE2B" w14:textId="6D861E35"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Regionálnou integrovanou územnou stratégiou/Integrovanou územnou stratégiou UMR.</w:t>
            </w:r>
          </w:p>
        </w:tc>
      </w:tr>
    </w:tbl>
    <w:p w14:paraId="79E3846C" w14:textId="1B771D40" w:rsidR="009A7877" w:rsidRPr="00C8207B" w:rsidRDefault="009A7877" w:rsidP="001C3114">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najmä informácie uvedené v častiach ŽoNFP: 5. Identifikácia projektu, 7. Popis projektu, </w:t>
      </w:r>
      <w:r w:rsidR="002378A3" w:rsidRPr="00C8207B">
        <w:rPr>
          <w:rFonts w:ascii="Arial" w:hAnsi="Arial" w:cs="Arial"/>
          <w:color w:val="000000" w:themeColor="text1"/>
          <w:sz w:val="19"/>
          <w:szCs w:val="19"/>
          <w:lang w:val="sk-SK"/>
        </w:rPr>
        <w:t>10.1 Aktivity projektu a očakávané merateľné ukazovatele</w:t>
      </w:r>
      <w:r w:rsidRPr="00C8207B">
        <w:rPr>
          <w:rFonts w:ascii="Arial" w:hAnsi="Arial" w:cs="Arial"/>
          <w:color w:val="000000" w:themeColor="text1"/>
          <w:sz w:val="19"/>
          <w:szCs w:val="19"/>
          <w:lang w:val="sk-SK"/>
        </w:rPr>
        <w:t>, príloha Opis projektu.</w:t>
      </w:r>
    </w:p>
    <w:p w14:paraId="17D407CF" w14:textId="2DED469A" w:rsidR="004208C1" w:rsidRPr="003A004E"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w:t>
      </w:r>
      <w:r w:rsidR="00D12AB8" w:rsidRPr="00C8207B">
        <w:rPr>
          <w:rFonts w:ascii="Arial" w:hAnsi="Arial" w:cs="Arial"/>
          <w:color w:val="000000" w:themeColor="text1"/>
          <w:sz w:val="19"/>
          <w:szCs w:val="19"/>
        </w:rPr>
        <w:t xml:space="preserve">vypracovanou Regionálnou integrovanou územnou stratégiou/Integrovanou územnou stratégiou UMR. </w:t>
      </w:r>
      <w:r w:rsidR="00CA3E6E" w:rsidRPr="00C8207B">
        <w:rPr>
          <w:rFonts w:ascii="Arial" w:hAnsi="Arial" w:cs="Arial"/>
          <w:color w:val="000000" w:themeColor="text1"/>
          <w:sz w:val="19"/>
          <w:szCs w:val="19"/>
        </w:rPr>
        <w:t>Hodnotiteľ posúdi, č</w:t>
      </w:r>
      <w:r w:rsidRPr="00C8207B">
        <w:rPr>
          <w:rFonts w:ascii="Arial" w:hAnsi="Arial" w:cs="Arial"/>
          <w:color w:val="000000" w:themeColor="text1"/>
          <w:sz w:val="19"/>
          <w:szCs w:val="19"/>
        </w:rPr>
        <w:t>i deklarovaný príspevok vyplýva z realizácie</w:t>
      </w:r>
      <w:r w:rsidR="0026608A" w:rsidRPr="00C8207B">
        <w:rPr>
          <w:rFonts w:ascii="Arial" w:hAnsi="Arial" w:cs="Arial"/>
          <w:color w:val="000000" w:themeColor="text1"/>
          <w:sz w:val="19"/>
          <w:szCs w:val="19"/>
        </w:rPr>
        <w:t xml:space="preserve"> konkrétnych aktivít projektu pričom posudzuje najmä tematický súlad príslušných strategických častí Regionálnej integrovanej územnej stratégie/Integrovanej územnej stratégie UMR s cieľmi a výsledkami hodnoteného </w:t>
      </w:r>
      <w:r w:rsidR="0026608A" w:rsidRPr="003A004E">
        <w:rPr>
          <w:rFonts w:ascii="Arial" w:hAnsi="Arial" w:cs="Arial"/>
          <w:color w:val="000000" w:themeColor="text1"/>
          <w:sz w:val="19"/>
          <w:szCs w:val="19"/>
        </w:rPr>
        <w:t>projektu</w:t>
      </w:r>
      <w:r w:rsidR="004208C1" w:rsidRPr="003A004E">
        <w:rPr>
          <w:rFonts w:ascii="Arial" w:hAnsi="Arial" w:cs="Arial"/>
          <w:color w:val="000000" w:themeColor="text1"/>
          <w:sz w:val="19"/>
          <w:szCs w:val="19"/>
        </w:rPr>
        <w:t xml:space="preserve">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4D548279" w14:textId="4775DB0C" w:rsidR="007C13C3" w:rsidRDefault="009A787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106511" w:rsidRPr="00C8207B">
        <w:rPr>
          <w:rFonts w:ascii="Arial" w:hAnsi="Arial" w:cs="Arial"/>
          <w:color w:val="000000" w:themeColor="text1"/>
          <w:sz w:val="19"/>
          <w:szCs w:val="19"/>
        </w:rPr>
        <w:t>vylučujúceho</w:t>
      </w:r>
      <w:r w:rsidRPr="00C8207B">
        <w:rPr>
          <w:rFonts w:ascii="Arial" w:hAnsi="Arial" w:cs="Arial"/>
          <w:color w:val="000000" w:themeColor="text1"/>
          <w:sz w:val="19"/>
          <w:szCs w:val="19"/>
        </w:rPr>
        <w:t xml:space="preserve"> kritéria, a to v prípade kladného ako </w:t>
      </w:r>
      <w:r w:rsidR="00AE7138">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p w14:paraId="0FAB74E6" w14:textId="77777777" w:rsidR="00CB0519" w:rsidRDefault="00CB0519" w:rsidP="009B0748">
      <w:pPr>
        <w:spacing w:before="120" w:after="120" w:line="288" w:lineRule="auto"/>
        <w:jc w:val="both"/>
        <w:rPr>
          <w:rFonts w:ascii="Arial" w:hAnsi="Arial" w:cs="Arial"/>
          <w:color w:val="000000" w:themeColor="text1"/>
          <w:sz w:val="19"/>
          <w:szCs w:val="19"/>
        </w:rPr>
      </w:pPr>
    </w:p>
    <w:p w14:paraId="3FB05733" w14:textId="77777777" w:rsidR="00CB0519" w:rsidRDefault="00CB0519" w:rsidP="009B0748">
      <w:pPr>
        <w:spacing w:before="120" w:after="120" w:line="288" w:lineRule="auto"/>
        <w:jc w:val="both"/>
        <w:rPr>
          <w:rFonts w:ascii="Arial" w:hAnsi="Arial" w:cs="Arial"/>
          <w:color w:val="000000" w:themeColor="text1"/>
          <w:sz w:val="19"/>
          <w:szCs w:val="19"/>
        </w:rPr>
      </w:pPr>
    </w:p>
    <w:p w14:paraId="06927F32" w14:textId="77777777" w:rsidR="00CB0519" w:rsidRDefault="00CB0519" w:rsidP="009B0748">
      <w:pPr>
        <w:spacing w:before="120" w:after="120" w:line="288" w:lineRule="auto"/>
        <w:jc w:val="both"/>
        <w:rPr>
          <w:rFonts w:ascii="Arial" w:hAnsi="Arial" w:cs="Arial"/>
          <w:color w:val="000000" w:themeColor="text1"/>
          <w:sz w:val="19"/>
          <w:szCs w:val="19"/>
        </w:rPr>
      </w:pPr>
    </w:p>
    <w:p w14:paraId="3D264FFF" w14:textId="77777777" w:rsidR="00CB0519" w:rsidRDefault="00CB0519" w:rsidP="009B0748">
      <w:pPr>
        <w:spacing w:before="120" w:after="120" w:line="288" w:lineRule="auto"/>
        <w:jc w:val="both"/>
        <w:rPr>
          <w:rFonts w:ascii="Arial" w:hAnsi="Arial" w:cs="Arial"/>
          <w:color w:val="000000" w:themeColor="text1"/>
          <w:sz w:val="19"/>
          <w:szCs w:val="19"/>
        </w:rPr>
      </w:pPr>
    </w:p>
    <w:p w14:paraId="01D7B146" w14:textId="77777777" w:rsidR="00CB0519" w:rsidRDefault="00CB0519" w:rsidP="009B0748">
      <w:pPr>
        <w:spacing w:before="120" w:after="120" w:line="288" w:lineRule="auto"/>
        <w:jc w:val="both"/>
        <w:rPr>
          <w:rFonts w:ascii="Arial" w:hAnsi="Arial" w:cs="Arial"/>
          <w:color w:val="000000" w:themeColor="text1"/>
          <w:sz w:val="19"/>
          <w:szCs w:val="19"/>
        </w:rPr>
      </w:pPr>
    </w:p>
    <w:p w14:paraId="4AB8706B" w14:textId="77777777" w:rsidR="00CB0519" w:rsidRDefault="00CB0519" w:rsidP="009B0748">
      <w:pPr>
        <w:spacing w:before="120" w:after="120" w:line="288" w:lineRule="auto"/>
        <w:jc w:val="both"/>
        <w:rPr>
          <w:rFonts w:ascii="Arial" w:hAnsi="Arial" w:cs="Arial"/>
          <w:color w:val="000000" w:themeColor="text1"/>
          <w:sz w:val="19"/>
          <w:szCs w:val="19"/>
        </w:rPr>
      </w:pPr>
    </w:p>
    <w:p w14:paraId="20BD963C" w14:textId="77777777" w:rsidR="00CB0519" w:rsidRPr="00C8207B" w:rsidRDefault="00CB0519"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4"/>
        <w:gridCol w:w="1399"/>
        <w:gridCol w:w="1558"/>
        <w:gridCol w:w="4546"/>
      </w:tblGrid>
      <w:tr w:rsidR="00C32A36" w:rsidRPr="00C8207B" w14:paraId="33889D27" w14:textId="77777777" w:rsidTr="00A5321E">
        <w:trPr>
          <w:trHeight w:val="458"/>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A2531D" w:rsidRPr="00C8207B" w14:paraId="35947A3E" w14:textId="77777777" w:rsidTr="00A00FFE">
        <w:trPr>
          <w:trHeight w:val="195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1.3</w:t>
            </w: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A2531D" w:rsidRPr="00C8207B" w:rsidRDefault="00A2531D" w:rsidP="00A2531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Súlad projektu s legislatívou SR</w:t>
            </w:r>
          </w:p>
        </w:tc>
        <w:tc>
          <w:tcPr>
            <w:tcW w:w="4842" w:type="dxa"/>
            <w:vMerge w:val="restart"/>
            <w:tcBorders>
              <w:top w:val="single" w:sz="4" w:space="0" w:color="auto"/>
              <w:left w:val="single" w:sz="4" w:space="0" w:color="auto"/>
              <w:bottom w:val="single" w:sz="4" w:space="0" w:color="auto"/>
              <w:right w:val="single" w:sz="4" w:space="0" w:color="auto"/>
            </w:tcBorders>
            <w:vAlign w:val="center"/>
            <w:hideMark/>
          </w:tcPr>
          <w:p w14:paraId="1E82A21E"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Posudzuje sa súlad projektu </w:t>
            </w:r>
            <w:r w:rsidRPr="00C8207B">
              <w:rPr>
                <w:rFonts w:ascii="Arial" w:eastAsia="Helvetica" w:hAnsi="Arial" w:cs="Arial"/>
                <w:color w:val="000000" w:themeColor="text1"/>
                <w:sz w:val="19"/>
                <w:szCs w:val="19"/>
              </w:rPr>
              <w:t>so zákonom č. 245/2008 Z. z. o výchove a vzdelávaní (školský zákon)</w:t>
            </w:r>
            <w:r w:rsidRPr="00C8207B">
              <w:rPr>
                <w:rFonts w:ascii="Arial" w:hAnsi="Arial" w:cs="Arial"/>
                <w:color w:val="000000" w:themeColor="text1"/>
                <w:sz w:val="19"/>
                <w:szCs w:val="19"/>
              </w:rPr>
              <w:t xml:space="preserve"> a či sa projekt realizuje v škole a školskom zariadení, zaradených do siete škôl, školských zariadení v súlade so zákonom č. 596/2003 Z. z. o štátnej správe v školstve a školskej samospráve v platnom znení.</w:t>
            </w:r>
          </w:p>
          <w:p w14:paraId="14921A8A" w14:textId="77777777" w:rsidR="00A2531D" w:rsidRPr="00C8207B" w:rsidRDefault="00A2531D" w:rsidP="00CB0519">
            <w:pPr>
              <w:autoSpaceDE w:val="0"/>
              <w:autoSpaceDN w:val="0"/>
              <w:adjustRightInd w:val="0"/>
              <w:spacing w:line="288" w:lineRule="auto"/>
              <w:jc w:val="both"/>
              <w:rPr>
                <w:rFonts w:ascii="Arial" w:hAnsi="Arial" w:cs="Arial"/>
                <w:color w:val="000000" w:themeColor="text1"/>
                <w:sz w:val="19"/>
                <w:szCs w:val="19"/>
              </w:rPr>
            </w:pPr>
          </w:p>
          <w:p w14:paraId="0ACBCDCB" w14:textId="462704EE" w:rsidR="00A2531D" w:rsidRPr="00C8207B" w:rsidRDefault="00A2531D" w:rsidP="00CB0519">
            <w:pPr>
              <w:spacing w:line="288" w:lineRule="auto"/>
              <w:jc w:val="both"/>
              <w:rPr>
                <w:rFonts w:ascii="Arial" w:hAnsi="Arial" w:cs="Arial"/>
                <w:color w:val="000000" w:themeColor="text1"/>
                <w:sz w:val="19"/>
                <w:szCs w:val="19"/>
              </w:rPr>
            </w:pPr>
            <w:r w:rsidRPr="00C8207B">
              <w:rPr>
                <w:rFonts w:ascii="Arial" w:hAnsi="Arial" w:cs="Arial"/>
                <w:i/>
                <w:color w:val="000000" w:themeColor="text1"/>
                <w:sz w:val="19"/>
                <w:szCs w:val="19"/>
              </w:rPr>
              <w:t>Pozn.: 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 ako povinnej prílohy ŽoNFP.</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30FA81E4" w:rsidR="00A2531D" w:rsidRPr="00C8207B" w:rsidRDefault="00A2531D" w:rsidP="00A2531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CDEA5D"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áno</w:t>
            </w:r>
          </w:p>
        </w:tc>
        <w:tc>
          <w:tcPr>
            <w:tcW w:w="4733" w:type="dxa"/>
            <w:tcBorders>
              <w:top w:val="single" w:sz="4" w:space="0" w:color="auto"/>
              <w:left w:val="single" w:sz="4" w:space="0" w:color="auto"/>
              <w:bottom w:val="single" w:sz="4" w:space="0" w:color="auto"/>
              <w:right w:val="single" w:sz="4" w:space="0" w:color="auto"/>
            </w:tcBorders>
            <w:vAlign w:val="center"/>
            <w:hideMark/>
          </w:tcPr>
          <w:p w14:paraId="13A4D538"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je v súlade s príslušnou legislatívou SR.</w:t>
            </w:r>
          </w:p>
        </w:tc>
      </w:tr>
      <w:tr w:rsidR="00A2531D" w:rsidRPr="00C8207B" w14:paraId="30DD0A60" w14:textId="77777777" w:rsidTr="00A0584B">
        <w:trPr>
          <w:trHeight w:val="84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A2531D" w:rsidRPr="00C8207B" w:rsidRDefault="00A2531D" w:rsidP="00A2531D">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A2531D" w:rsidRPr="00C8207B" w:rsidRDefault="00A2531D" w:rsidP="00A2531D">
            <w:pPr>
              <w:spacing w:line="288" w:lineRule="auto"/>
              <w:rPr>
                <w:rFonts w:ascii="Arial" w:eastAsia="Helvetica" w:hAnsi="Arial" w:cs="Arial"/>
                <w:color w:val="000000" w:themeColor="text1"/>
                <w:sz w:val="19"/>
                <w:szCs w:val="19"/>
              </w:rPr>
            </w:pPr>
          </w:p>
        </w:tc>
        <w:tc>
          <w:tcPr>
            <w:tcW w:w="4842"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A2531D" w:rsidRPr="00C8207B" w:rsidRDefault="00A2531D" w:rsidP="00A2531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A2531D" w:rsidRPr="00C8207B" w:rsidRDefault="00A2531D" w:rsidP="00A2531D">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DFDE83" w14:textId="77777777" w:rsidR="00A2531D" w:rsidRPr="00C8207B" w:rsidRDefault="00A2531D" w:rsidP="00A2531D">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nie</w:t>
            </w:r>
          </w:p>
        </w:tc>
        <w:tc>
          <w:tcPr>
            <w:tcW w:w="4733" w:type="dxa"/>
            <w:tcBorders>
              <w:top w:val="single" w:sz="4" w:space="0" w:color="auto"/>
              <w:left w:val="single" w:sz="4" w:space="0" w:color="auto"/>
              <w:bottom w:val="single" w:sz="4" w:space="0" w:color="auto"/>
              <w:right w:val="single" w:sz="4" w:space="0" w:color="auto"/>
            </w:tcBorders>
            <w:vAlign w:val="center"/>
            <w:hideMark/>
          </w:tcPr>
          <w:p w14:paraId="37682194" w14:textId="77777777" w:rsidR="00A2531D" w:rsidRPr="00C8207B" w:rsidRDefault="00A2531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v súlade s príslušnou legislatívou SR.</w:t>
            </w:r>
          </w:p>
        </w:tc>
      </w:tr>
    </w:tbl>
    <w:p w14:paraId="233A46A9" w14:textId="591C0139" w:rsidR="008D64DE"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 príloha Opis projektu</w:t>
      </w:r>
      <w:r w:rsidR="00580B19" w:rsidRPr="00C8207B">
        <w:rPr>
          <w:rFonts w:ascii="Arial" w:hAnsi="Arial" w:cs="Arial"/>
          <w:color w:val="000000" w:themeColor="text1"/>
          <w:sz w:val="19"/>
          <w:szCs w:val="19"/>
        </w:rPr>
        <w:t>, príloha</w:t>
      </w:r>
      <w:r w:rsidR="00160F98" w:rsidRPr="00C8207B">
        <w:rPr>
          <w:rFonts w:ascii="Arial" w:hAnsi="Arial" w:cs="Arial"/>
          <w:color w:val="000000" w:themeColor="text1"/>
          <w:sz w:val="19"/>
          <w:szCs w:val="19"/>
        </w:rPr>
        <w:t xml:space="preserve"> Potvrdenie o zaradení do siete škôl a školských zariadení      MŠVVaŠ SR</w:t>
      </w:r>
      <w:r w:rsidR="0033037A">
        <w:rPr>
          <w:rFonts w:ascii="Arial" w:hAnsi="Arial" w:cs="Arial"/>
          <w:color w:val="000000" w:themeColor="text1"/>
          <w:sz w:val="19"/>
          <w:szCs w:val="19"/>
        </w:rPr>
        <w:t xml:space="preserve"> </w:t>
      </w:r>
      <w:r w:rsidR="00160F98" w:rsidRPr="00C8207B">
        <w:rPr>
          <w:rFonts w:ascii="Arial" w:hAnsi="Arial" w:cs="Arial"/>
          <w:color w:val="000000" w:themeColor="text1"/>
          <w:sz w:val="19"/>
          <w:szCs w:val="19"/>
        </w:rPr>
        <w:t>/</w:t>
      </w:r>
      <w:r w:rsidR="00160F98" w:rsidRPr="00C8207B">
        <w:t xml:space="preserve"> </w:t>
      </w:r>
      <w:r w:rsidR="00160F98" w:rsidRPr="00C8207B">
        <w:rPr>
          <w:rFonts w:ascii="Arial" w:hAnsi="Arial" w:cs="Arial"/>
          <w:color w:val="000000" w:themeColor="text1"/>
          <w:sz w:val="19"/>
          <w:szCs w:val="19"/>
        </w:rPr>
        <w:t>Žiadosť o zaradenie do siete škôl a školských zariadení MŠVVaŠ SR SR</w:t>
      </w:r>
      <w:r w:rsidR="00F41EF6">
        <w:rPr>
          <w:rFonts w:ascii="Arial" w:hAnsi="Arial" w:cs="Arial"/>
          <w:color w:val="000000" w:themeColor="text1"/>
          <w:sz w:val="19"/>
          <w:szCs w:val="19"/>
        </w:rPr>
        <w:t>/</w:t>
      </w:r>
      <w:r w:rsidR="00F41EF6" w:rsidRPr="00F41EF6">
        <w:t xml:space="preserve"> </w:t>
      </w:r>
      <w:r w:rsidR="00F41EF6">
        <w:rPr>
          <w:rFonts w:ascii="Arial" w:hAnsi="Arial" w:cs="Arial"/>
          <w:color w:val="000000" w:themeColor="text1"/>
          <w:sz w:val="19"/>
          <w:szCs w:val="19"/>
        </w:rPr>
        <w:t>A</w:t>
      </w:r>
      <w:r w:rsidR="00F41EF6" w:rsidRPr="00F41EF6">
        <w:rPr>
          <w:rFonts w:ascii="Arial" w:hAnsi="Arial" w:cs="Arial"/>
          <w:color w:val="000000" w:themeColor="text1"/>
          <w:sz w:val="19"/>
          <w:szCs w:val="19"/>
        </w:rPr>
        <w:t>ktuálny ver</w:t>
      </w:r>
      <w:r w:rsidR="00F41EF6">
        <w:rPr>
          <w:rFonts w:ascii="Arial" w:hAnsi="Arial" w:cs="Arial"/>
          <w:color w:val="000000" w:themeColor="text1"/>
          <w:sz w:val="19"/>
          <w:szCs w:val="19"/>
        </w:rPr>
        <w:t xml:space="preserve">ejne dostupný zoznam MŠVVaŠ SR </w:t>
      </w:r>
      <w:r w:rsidR="00F41EF6" w:rsidRPr="00F41EF6">
        <w:rPr>
          <w:rFonts w:ascii="Arial" w:hAnsi="Arial" w:cs="Arial"/>
          <w:color w:val="000000" w:themeColor="text1"/>
          <w:sz w:val="19"/>
          <w:szCs w:val="19"/>
        </w:rPr>
        <w:t>Sieť škôl a školských zariadení</w:t>
      </w:r>
      <w:r w:rsidR="0042607F">
        <w:rPr>
          <w:rFonts w:ascii="Arial" w:hAnsi="Arial" w:cs="Arial"/>
          <w:color w:val="000000" w:themeColor="text1"/>
          <w:sz w:val="19"/>
          <w:szCs w:val="19"/>
        </w:rPr>
        <w:t xml:space="preserve"> </w:t>
      </w:r>
    </w:p>
    <w:p w14:paraId="4BF9C171" w14:textId="77777777" w:rsidR="00580B19"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posúdi (áno/nie), či je správne a dostatočne d</w:t>
      </w:r>
      <w:r w:rsidR="00282597" w:rsidRPr="00C8207B">
        <w:rPr>
          <w:rFonts w:ascii="Arial" w:hAnsi="Arial" w:cs="Arial"/>
          <w:color w:val="000000" w:themeColor="text1"/>
          <w:sz w:val="19"/>
          <w:szCs w:val="19"/>
        </w:rPr>
        <w:t>eklarovaný súlad žiadosti o NFP</w:t>
      </w:r>
      <w:r w:rsidRPr="00C8207B">
        <w:rPr>
          <w:rFonts w:ascii="Arial" w:hAnsi="Arial" w:cs="Arial"/>
          <w:color w:val="000000" w:themeColor="text1"/>
          <w:sz w:val="19"/>
          <w:szCs w:val="19"/>
        </w:rPr>
        <w:t xml:space="preserve"> </w:t>
      </w:r>
      <w:r w:rsidR="00282597" w:rsidRPr="00C8207B">
        <w:rPr>
          <w:rFonts w:ascii="Arial" w:eastAsia="Helvetica" w:hAnsi="Arial" w:cs="Arial"/>
          <w:color w:val="000000" w:themeColor="text1"/>
          <w:sz w:val="19"/>
          <w:szCs w:val="19"/>
        </w:rPr>
        <w:t>so zákonom č. 245/2008 Z. z. o výchove a vzdelávaní (školský zákon) – najmä §28 a ustanovenia týkajúce sa materských škôl a predprimárneho vzdelávania a či sa projekt realizuje v škole a školskom zariadení zaradených do siete škôl, školských zariadení v súlade so zákonom č. 596/2003 Z. z. o štátnej správe v školstve a školskej samospráve v platnom znení</w:t>
      </w:r>
      <w:r w:rsidR="0094139B" w:rsidRPr="00C8207B">
        <w:rPr>
          <w:rFonts w:ascii="Arial" w:eastAsia="Helvetica" w:hAnsi="Arial" w:cs="Arial"/>
          <w:color w:val="000000" w:themeColor="text1"/>
          <w:sz w:val="19"/>
          <w:szCs w:val="19"/>
        </w:rPr>
        <w:t xml:space="preserve"> – najmä §15 Sieť</w:t>
      </w:r>
      <w:r w:rsidRPr="00C8207B">
        <w:rPr>
          <w:rFonts w:ascii="Arial" w:hAnsi="Arial" w:cs="Arial"/>
          <w:color w:val="000000" w:themeColor="text1"/>
          <w:sz w:val="19"/>
          <w:szCs w:val="19"/>
        </w:rPr>
        <w:t xml:space="preserve">. </w:t>
      </w:r>
    </w:p>
    <w:p w14:paraId="0DB58642" w14:textId="6CB31190" w:rsidR="008D64DE"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zriaďovania nových materských škôl sa vo vzťahu k splneniu podmienky realizácie projektu v škole a školskom zariadení zaradených do siete škôl, školských zariadení (v súlade so zákonom č. 596/2003 Z. z. o štátnej správe v školstve a školskej samospráve v platnom znení) považuje za splnené v prípade predloženia žiadosti o zaradenie materskej školy do siete škôl a školských zariadení v zmysle zákona č. 596/2003 Z.z.</w:t>
      </w:r>
    </w:p>
    <w:p w14:paraId="33A5516A" w14:textId="3E432D14" w:rsidR="00580B19" w:rsidRPr="00C8207B" w:rsidRDefault="00580B19"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 prípade, že projekt je v súlade s príslušnou legislatívou priradí odpoveď (áno), v opačnom prípade priradí odpoveď (nie).</w:t>
      </w:r>
    </w:p>
    <w:p w14:paraId="6E307C78" w14:textId="3DDFBC77" w:rsidR="00CF698D" w:rsidRPr="00C8207B" w:rsidRDefault="008D64DE"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xml:space="preserve"> negatívneho hodnotenia. </w:t>
      </w:r>
    </w:p>
    <w:tbl>
      <w:tblPr>
        <w:tblStyle w:val="TableGrid4"/>
        <w:tblW w:w="15134" w:type="dxa"/>
        <w:tblLook w:val="04A0" w:firstRow="1" w:lastRow="0" w:firstColumn="1" w:lastColumn="0" w:noHBand="0" w:noVBand="1"/>
      </w:tblPr>
      <w:tblGrid>
        <w:gridCol w:w="604"/>
        <w:gridCol w:w="2408"/>
        <w:gridCol w:w="4042"/>
        <w:gridCol w:w="1402"/>
        <w:gridCol w:w="1543"/>
        <w:gridCol w:w="5135"/>
      </w:tblGrid>
      <w:tr w:rsidR="00CF698D" w:rsidRPr="00C8207B" w14:paraId="5FB28C1D" w14:textId="17032FF0" w:rsidTr="00CB0519">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lastRenderedPageBreak/>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C8207B" w:rsidRDefault="00CF698D" w:rsidP="00CF698D">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C8207B" w:rsidRDefault="00CF698D" w:rsidP="00CF698D">
            <w:pPr>
              <w:spacing w:before="120" w:after="120" w:line="288" w:lineRule="auto"/>
              <w:rPr>
                <w:rFonts w:ascii="Arial" w:eastAsiaTheme="minorHAnsi" w:hAnsi="Arial" w:cs="Arial"/>
                <w:b/>
                <w:bCs/>
                <w:color w:val="000000" w:themeColor="text1"/>
                <w:sz w:val="19"/>
                <w:szCs w:val="19"/>
              </w:rPr>
            </w:pPr>
            <w:r w:rsidRPr="00C8207B">
              <w:rPr>
                <w:rFonts w:ascii="Arial" w:eastAsiaTheme="minorHAnsi" w:hAnsi="Arial" w:cs="Arial"/>
                <w:b/>
                <w:bCs/>
                <w:color w:val="000000" w:themeColor="text1"/>
                <w:sz w:val="19"/>
                <w:szCs w:val="19"/>
              </w:rPr>
              <w:t>Hodnotenie</w:t>
            </w:r>
          </w:p>
        </w:tc>
        <w:tc>
          <w:tcPr>
            <w:tcW w:w="5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C8207B" w:rsidRDefault="00CF698D" w:rsidP="00CF698D">
            <w:pPr>
              <w:spacing w:before="120" w:after="120" w:line="288" w:lineRule="auto"/>
              <w:rPr>
                <w:rFonts w:ascii="Arial" w:hAnsi="Arial" w:cs="Arial"/>
                <w:b/>
                <w:bCs/>
                <w:color w:val="000000" w:themeColor="text1"/>
                <w:sz w:val="19"/>
                <w:szCs w:val="19"/>
              </w:rPr>
            </w:pPr>
            <w:r w:rsidRPr="00C8207B">
              <w:rPr>
                <w:rFonts w:ascii="Arial" w:hAnsi="Arial" w:cs="Arial"/>
                <w:b/>
                <w:bCs/>
                <w:color w:val="000000" w:themeColor="text1"/>
                <w:sz w:val="19"/>
                <w:szCs w:val="19"/>
                <w:u w:color="000000"/>
              </w:rPr>
              <w:t>Spôsob aplikácie hodnotiaceho kritéria</w:t>
            </w:r>
          </w:p>
        </w:tc>
      </w:tr>
      <w:tr w:rsidR="007800FA" w:rsidRPr="00C8207B" w14:paraId="1B4CB39E" w14:textId="312635B9" w:rsidTr="00CB0519">
        <w:trPr>
          <w:trHeight w:val="1468"/>
        </w:trPr>
        <w:tc>
          <w:tcPr>
            <w:tcW w:w="604" w:type="dxa"/>
            <w:vMerge w:val="restart"/>
            <w:tcBorders>
              <w:top w:val="single" w:sz="4" w:space="0" w:color="auto"/>
              <w:left w:val="single" w:sz="4" w:space="0" w:color="auto"/>
              <w:right w:val="single" w:sz="4" w:space="0" w:color="auto"/>
            </w:tcBorders>
            <w:vAlign w:val="center"/>
          </w:tcPr>
          <w:p w14:paraId="5FB61138" w14:textId="3D3A097B" w:rsidR="007800FA" w:rsidRPr="00C8207B" w:rsidRDefault="007800FA" w:rsidP="007800FA">
            <w:pPr>
              <w:spacing w:before="120" w:after="120" w:line="288" w:lineRule="auto"/>
              <w:rPr>
                <w:rFonts w:ascii="Arial" w:eastAsiaTheme="minorHAnsi" w:hAnsi="Arial" w:cs="Arial"/>
                <w:color w:val="000000" w:themeColor="text1"/>
                <w:sz w:val="19"/>
                <w:szCs w:val="19"/>
              </w:rPr>
            </w:pPr>
            <w:r w:rsidRPr="00C8207B">
              <w:rPr>
                <w:rFonts w:ascii="Arial" w:eastAsiaTheme="minorHAnsi" w:hAnsi="Arial" w:cs="Arial"/>
                <w:color w:val="000000" w:themeColor="text1"/>
                <w:sz w:val="19"/>
                <w:szCs w:val="19"/>
              </w:rPr>
              <w:t>1.4</w:t>
            </w:r>
          </w:p>
        </w:tc>
        <w:tc>
          <w:tcPr>
            <w:tcW w:w="2408" w:type="dxa"/>
            <w:vMerge w:val="restart"/>
            <w:tcBorders>
              <w:top w:val="single" w:sz="4" w:space="0" w:color="auto"/>
              <w:left w:val="single" w:sz="4" w:space="0" w:color="auto"/>
              <w:right w:val="single" w:sz="4" w:space="0" w:color="auto"/>
            </w:tcBorders>
            <w:vAlign w:val="center"/>
          </w:tcPr>
          <w:p w14:paraId="66BF85A1" w14:textId="03D4F287"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Súlad projektu s horizontálnym princípom nediskriminácia</w:t>
            </w:r>
            <w:r w:rsidRPr="00C8207B" w:rsidDel="0012646E">
              <w:rPr>
                <w:rFonts w:ascii="Arial" w:hAnsi="Arial" w:cs="Arial"/>
                <w:color w:val="000000" w:themeColor="text1"/>
                <w:sz w:val="19"/>
                <w:szCs w:val="19"/>
              </w:rPr>
              <w:t xml:space="preserve"> </w:t>
            </w:r>
          </w:p>
        </w:tc>
        <w:tc>
          <w:tcPr>
            <w:tcW w:w="4042" w:type="dxa"/>
            <w:vMerge w:val="restart"/>
            <w:tcBorders>
              <w:top w:val="single" w:sz="4" w:space="0" w:color="auto"/>
              <w:left w:val="single" w:sz="4" w:space="0" w:color="auto"/>
              <w:right w:val="single" w:sz="4" w:space="0" w:color="auto"/>
            </w:tcBorders>
            <w:vAlign w:val="center"/>
          </w:tcPr>
          <w:p w14:paraId="2D3CF57E" w14:textId="012E28C8" w:rsidR="007800FA" w:rsidRPr="00C8207B" w:rsidRDefault="007800FA" w:rsidP="00CB0519">
            <w:pPr>
              <w:spacing w:line="288" w:lineRule="auto"/>
              <w:jc w:val="both"/>
              <w:rPr>
                <w:rFonts w:ascii="Arial" w:eastAsiaTheme="minorHAnsi" w:hAnsi="Arial" w:cs="Arial"/>
                <w:color w:val="000000" w:themeColor="text1"/>
                <w:sz w:val="19"/>
                <w:szCs w:val="19"/>
              </w:rPr>
            </w:pPr>
            <w:r w:rsidRPr="00C8207B">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p>
        </w:tc>
        <w:tc>
          <w:tcPr>
            <w:tcW w:w="1402" w:type="dxa"/>
            <w:vMerge w:val="restart"/>
            <w:tcBorders>
              <w:left w:val="single" w:sz="4" w:space="0" w:color="auto"/>
              <w:right w:val="single" w:sz="4" w:space="0" w:color="auto"/>
            </w:tcBorders>
            <w:vAlign w:val="center"/>
          </w:tcPr>
          <w:p w14:paraId="16A2A65D" w14:textId="0EF92714" w:rsidR="007800FA" w:rsidRPr="00C8207B" w:rsidRDefault="007800FA" w:rsidP="00CB0519">
            <w:pPr>
              <w:spacing w:before="120" w:after="120" w:line="288" w:lineRule="auto"/>
              <w:rPr>
                <w:rFonts w:ascii="Arial" w:eastAsiaTheme="minorHAnsi" w:hAnsi="Arial" w:cs="Arial"/>
                <w:color w:val="000000" w:themeColor="text1"/>
                <w:sz w:val="19"/>
                <w:szCs w:val="19"/>
              </w:rPr>
            </w:pPr>
            <w:r w:rsidRPr="00C8207B">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78D4EB1D" w14:textId="0FCABE2D"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áno</w:t>
            </w:r>
          </w:p>
        </w:tc>
        <w:tc>
          <w:tcPr>
            <w:tcW w:w="5135" w:type="dxa"/>
            <w:tcBorders>
              <w:top w:val="single" w:sz="4" w:space="0" w:color="auto"/>
              <w:left w:val="single" w:sz="4" w:space="0" w:color="auto"/>
              <w:bottom w:val="single" w:sz="4" w:space="0" w:color="auto"/>
              <w:right w:val="single" w:sz="4" w:space="0" w:color="auto"/>
            </w:tcBorders>
            <w:vAlign w:val="center"/>
          </w:tcPr>
          <w:p w14:paraId="21E7D672" w14:textId="59E4E4FF"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7800FA" w:rsidRPr="00C8207B" w14:paraId="399CAB19" w14:textId="561A9DE4" w:rsidTr="00CB0519">
        <w:trPr>
          <w:trHeight w:val="1337"/>
        </w:trPr>
        <w:tc>
          <w:tcPr>
            <w:tcW w:w="604" w:type="dxa"/>
            <w:vMerge/>
            <w:tcBorders>
              <w:left w:val="single" w:sz="4" w:space="0" w:color="auto"/>
              <w:right w:val="single" w:sz="4" w:space="0" w:color="auto"/>
            </w:tcBorders>
            <w:vAlign w:val="center"/>
          </w:tcPr>
          <w:p w14:paraId="68938671" w14:textId="77777777" w:rsidR="007800FA" w:rsidRPr="00C8207B" w:rsidRDefault="007800FA" w:rsidP="007800FA">
            <w:pPr>
              <w:spacing w:before="120" w:after="120" w:line="288" w:lineRule="auto"/>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E99994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4042" w:type="dxa"/>
            <w:vMerge/>
            <w:tcBorders>
              <w:left w:val="single" w:sz="4" w:space="0" w:color="auto"/>
              <w:right w:val="single" w:sz="4" w:space="0" w:color="auto"/>
            </w:tcBorders>
            <w:vAlign w:val="center"/>
          </w:tcPr>
          <w:p w14:paraId="659A3F23"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697515C7" w14:textId="77777777" w:rsidR="007800FA" w:rsidRPr="00C8207B" w:rsidRDefault="007800FA" w:rsidP="00CB0519">
            <w:pPr>
              <w:spacing w:before="120" w:after="120" w:line="288" w:lineRule="auto"/>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4BD15AFE" w14:textId="28AE9FE4" w:rsidR="007800FA" w:rsidRPr="00C8207B" w:rsidRDefault="007800FA" w:rsidP="00CB0519">
            <w:pPr>
              <w:spacing w:before="120" w:after="120" w:line="288" w:lineRule="auto"/>
              <w:jc w:val="center"/>
              <w:rPr>
                <w:rFonts w:ascii="Arial" w:eastAsiaTheme="minorHAnsi" w:hAnsi="Arial" w:cs="Arial"/>
                <w:color w:val="000000" w:themeColor="text1"/>
                <w:sz w:val="19"/>
                <w:szCs w:val="19"/>
              </w:rPr>
            </w:pPr>
            <w:r w:rsidRPr="00C8207B">
              <w:rPr>
                <w:rFonts w:ascii="Arial" w:eastAsia="Helvetica" w:hAnsi="Arial" w:cs="Arial"/>
                <w:color w:val="000000" w:themeColor="text1"/>
                <w:sz w:val="19"/>
                <w:szCs w:val="19"/>
                <w:u w:color="000000"/>
              </w:rPr>
              <w:t>nie</w:t>
            </w:r>
          </w:p>
        </w:tc>
        <w:tc>
          <w:tcPr>
            <w:tcW w:w="5135" w:type="dxa"/>
            <w:tcBorders>
              <w:top w:val="single" w:sz="4" w:space="0" w:color="auto"/>
              <w:left w:val="single" w:sz="4" w:space="0" w:color="auto"/>
              <w:bottom w:val="single" w:sz="4" w:space="0" w:color="auto"/>
              <w:right w:val="single" w:sz="4" w:space="0" w:color="auto"/>
            </w:tcBorders>
            <w:vAlign w:val="center"/>
          </w:tcPr>
          <w:p w14:paraId="562822CC" w14:textId="401F3696" w:rsidR="007800FA" w:rsidRPr="00C8207B" w:rsidRDefault="007800FA" w:rsidP="00CB0519">
            <w:pPr>
              <w:spacing w:before="120" w:after="120" w:line="288" w:lineRule="auto"/>
              <w:jc w:val="both"/>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0C87C8C8" w14:textId="3555FFA2"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informácie uvedené v častiach ŽoNFP: 7. Popis projektu, príloha Opis projektu, príloha</w:t>
      </w:r>
      <w:r w:rsidR="00AE75DF" w:rsidRPr="00C8207B">
        <w:rPr>
          <w:rFonts w:ascii="Arial" w:hAnsi="Arial" w:cs="Arial"/>
          <w:color w:val="000000" w:themeColor="text1"/>
          <w:sz w:val="19"/>
          <w:szCs w:val="19"/>
        </w:rPr>
        <w:t xml:space="preserve"> Projektová dokumentácia</w:t>
      </w:r>
      <w:r w:rsidRPr="00C8207B">
        <w:rPr>
          <w:rFonts w:ascii="Arial" w:hAnsi="Arial" w:cs="Arial"/>
          <w:color w:val="000000" w:themeColor="text1"/>
          <w:sz w:val="19"/>
          <w:szCs w:val="19"/>
        </w:rPr>
        <w:t>.</w:t>
      </w:r>
    </w:p>
    <w:p w14:paraId="502E63B7" w14:textId="4F2E20B3" w:rsidR="00160F98" w:rsidRPr="00C8207B"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222222"/>
          <w:sz w:val="19"/>
          <w:szCs w:val="19"/>
          <w:shd w:val="clear" w:color="auto" w:fill="FFFFFF"/>
        </w:rPr>
        <w:t>Hodnotiteľ posúdi (áno/nie), či je projekt</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C8207B">
        <w:rPr>
          <w:rStyle w:val="apple-converted-space"/>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Hodnotiteľ posúdi najmä, či stavebné objekty, verejne prístupné priestory a verejne prístupné budovy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bezbariérové</w:t>
      </w:r>
      <w:r w:rsidR="00D971D8">
        <w:rPr>
          <w:rFonts w:ascii="Arial" w:hAnsi="Arial" w:cs="Arial"/>
          <w:color w:val="222222"/>
          <w:sz w:val="19"/>
          <w:szCs w:val="19"/>
          <w:shd w:val="clear" w:color="auto" w:fill="FFFFFF"/>
        </w:rPr>
        <w:t>,</w:t>
      </w:r>
      <w:r w:rsidRPr="00C8207B">
        <w:rPr>
          <w:rFonts w:ascii="Arial" w:hAnsi="Arial" w:cs="Arial"/>
          <w:color w:val="222222"/>
          <w:sz w:val="19"/>
          <w:szCs w:val="19"/>
          <w:shd w:val="clear" w:color="auto" w:fill="FFFFFF"/>
        </w:rPr>
        <w:t xml:space="preserve"> sú</w:t>
      </w:r>
      <w:r w:rsidR="00D971D8">
        <w:rPr>
          <w:rFonts w:ascii="Arial" w:hAnsi="Arial" w:cs="Arial"/>
          <w:color w:val="222222"/>
          <w:sz w:val="19"/>
          <w:szCs w:val="19"/>
          <w:shd w:val="clear" w:color="auto" w:fill="FFFFFF"/>
        </w:rPr>
        <w:t>/budú</w:t>
      </w:r>
      <w:r w:rsidRPr="00C8207B">
        <w:rPr>
          <w:rFonts w:ascii="Arial" w:hAnsi="Arial" w:cs="Arial"/>
          <w:color w:val="222222"/>
          <w:sz w:val="19"/>
          <w:szCs w:val="19"/>
          <w:shd w:val="clear" w:color="auto" w:fill="FFFFFF"/>
        </w:rPr>
        <w:t xml:space="preserve"> v súlade s princípmi univerzálneho navrhovania a</w:t>
      </w:r>
      <w:r w:rsidR="00D971D8">
        <w:rPr>
          <w:rFonts w:ascii="Arial" w:hAnsi="Arial" w:cs="Arial"/>
          <w:color w:val="222222"/>
          <w:sz w:val="19"/>
          <w:szCs w:val="19"/>
          <w:shd w:val="clear" w:color="auto" w:fill="FFFFFF"/>
        </w:rPr>
        <w:t> </w:t>
      </w:r>
      <w:r w:rsidRPr="00C8207B">
        <w:rPr>
          <w:rFonts w:ascii="Arial" w:hAnsi="Arial" w:cs="Arial"/>
          <w:color w:val="222222"/>
          <w:sz w:val="19"/>
          <w:szCs w:val="19"/>
          <w:shd w:val="clear" w:color="auto" w:fill="FFFFFF"/>
        </w:rPr>
        <w:t>vytvárajú</w:t>
      </w:r>
      <w:r w:rsidR="00D971D8">
        <w:rPr>
          <w:rFonts w:ascii="Arial" w:hAnsi="Arial" w:cs="Arial"/>
          <w:color w:val="222222"/>
          <w:sz w:val="19"/>
          <w:szCs w:val="19"/>
          <w:shd w:val="clear" w:color="auto" w:fill="FFFFFF"/>
        </w:rPr>
        <w:t>/budú vytvárať</w:t>
      </w:r>
      <w:r w:rsidRPr="00C8207B">
        <w:rPr>
          <w:rFonts w:ascii="Arial" w:hAnsi="Arial" w:cs="Arial"/>
          <w:color w:val="222222"/>
          <w:sz w:val="19"/>
          <w:szCs w:val="19"/>
          <w:shd w:val="clear" w:color="auto" w:fill="FFFFFF"/>
        </w:rPr>
        <w:t xml:space="preserve"> podmienky pre prístup osobám so zdravotným postihnutím.</w:t>
      </w:r>
      <w:r w:rsidRPr="00C8207B">
        <w:rPr>
          <w:rFonts w:ascii="Arial" w:hAnsi="Arial" w:cs="Arial"/>
          <w:color w:val="000000" w:themeColor="text1"/>
          <w:sz w:val="19"/>
          <w:szCs w:val="19"/>
        </w:rPr>
        <w:t xml:space="preserve"> </w:t>
      </w:r>
    </w:p>
    <w:p w14:paraId="1EB45320" w14:textId="075E2D78" w:rsidR="00160F98" w:rsidRDefault="00160F98"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5F7DA9">
        <w:rPr>
          <w:rFonts w:ascii="Arial" w:hAnsi="Arial" w:cs="Arial"/>
          <w:color w:val="000000" w:themeColor="text1"/>
          <w:sz w:val="19"/>
          <w:szCs w:val="19"/>
        </w:rPr>
        <w:t>aj</w:t>
      </w:r>
      <w:r w:rsidRPr="00C8207B">
        <w:rPr>
          <w:rFonts w:ascii="Arial" w:hAnsi="Arial" w:cs="Arial"/>
          <w:color w:val="000000" w:themeColor="text1"/>
          <w:sz w:val="19"/>
          <w:szCs w:val="19"/>
        </w:rPr>
        <w:t> negatívneho hodnotenia.</w:t>
      </w:r>
    </w:p>
    <w:p w14:paraId="41FBFDAB" w14:textId="77777777" w:rsidR="00B14C45" w:rsidRDefault="00B14C45" w:rsidP="009B0748">
      <w:pPr>
        <w:spacing w:before="120" w:after="120" w:line="288" w:lineRule="auto"/>
        <w:jc w:val="both"/>
        <w:rPr>
          <w:rFonts w:ascii="Arial" w:hAnsi="Arial" w:cs="Arial"/>
          <w:color w:val="000000" w:themeColor="text1"/>
          <w:sz w:val="19"/>
          <w:szCs w:val="19"/>
        </w:rPr>
      </w:pPr>
    </w:p>
    <w:p w14:paraId="7B3F5878" w14:textId="77777777" w:rsidR="00B14C45" w:rsidRDefault="00B14C45" w:rsidP="009B0748">
      <w:pPr>
        <w:spacing w:before="120" w:after="120" w:line="288" w:lineRule="auto"/>
        <w:jc w:val="both"/>
        <w:rPr>
          <w:rFonts w:ascii="Arial" w:hAnsi="Arial" w:cs="Arial"/>
          <w:color w:val="000000" w:themeColor="text1"/>
          <w:sz w:val="19"/>
          <w:szCs w:val="19"/>
        </w:rPr>
      </w:pPr>
    </w:p>
    <w:p w14:paraId="4831DB25" w14:textId="77777777" w:rsidR="00B14C45" w:rsidRDefault="00B14C45" w:rsidP="009B0748">
      <w:pPr>
        <w:spacing w:before="120" w:after="120" w:line="288" w:lineRule="auto"/>
        <w:jc w:val="both"/>
        <w:rPr>
          <w:rFonts w:ascii="Arial" w:hAnsi="Arial" w:cs="Arial"/>
          <w:color w:val="000000" w:themeColor="text1"/>
          <w:sz w:val="19"/>
          <w:szCs w:val="19"/>
        </w:rPr>
      </w:pPr>
    </w:p>
    <w:p w14:paraId="3BB0F57B" w14:textId="77777777" w:rsidR="00B14C45" w:rsidRDefault="00B14C45" w:rsidP="009B0748">
      <w:pPr>
        <w:spacing w:before="120" w:after="120" w:line="288" w:lineRule="auto"/>
        <w:jc w:val="both"/>
        <w:rPr>
          <w:rFonts w:ascii="Arial" w:hAnsi="Arial" w:cs="Arial"/>
          <w:color w:val="000000" w:themeColor="text1"/>
          <w:sz w:val="19"/>
          <w:szCs w:val="19"/>
        </w:rPr>
      </w:pPr>
    </w:p>
    <w:p w14:paraId="0EC63DC3" w14:textId="77777777" w:rsidR="00B14C45" w:rsidRDefault="00B14C45" w:rsidP="009B0748">
      <w:pPr>
        <w:spacing w:before="120" w:after="120" w:line="288" w:lineRule="auto"/>
        <w:jc w:val="both"/>
        <w:rPr>
          <w:rFonts w:ascii="Arial" w:hAnsi="Arial" w:cs="Arial"/>
          <w:color w:val="000000" w:themeColor="text1"/>
          <w:sz w:val="19"/>
          <w:szCs w:val="19"/>
        </w:rPr>
      </w:pPr>
    </w:p>
    <w:p w14:paraId="663C1FA7" w14:textId="77777777" w:rsidR="00B14C45" w:rsidRDefault="00B14C45" w:rsidP="009B0748">
      <w:pPr>
        <w:spacing w:before="120" w:after="120" w:line="288" w:lineRule="auto"/>
        <w:jc w:val="both"/>
        <w:rPr>
          <w:rFonts w:ascii="Arial" w:hAnsi="Arial" w:cs="Arial"/>
          <w:color w:val="000000" w:themeColor="text1"/>
          <w:sz w:val="19"/>
          <w:szCs w:val="19"/>
        </w:rPr>
      </w:pPr>
    </w:p>
    <w:p w14:paraId="2B974441" w14:textId="77777777" w:rsidR="00B14C45" w:rsidRPr="00C8207B"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7"/>
        <w:gridCol w:w="4633"/>
        <w:gridCol w:w="1391"/>
        <w:gridCol w:w="1557"/>
        <w:gridCol w:w="4545"/>
      </w:tblGrid>
      <w:tr w:rsidR="00C32A36" w:rsidRPr="00C8207B" w14:paraId="1E2B6D9D" w14:textId="77777777" w:rsidTr="00214217">
        <w:trPr>
          <w:trHeight w:val="46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F698D" w:rsidRPr="00C8207B" w14:paraId="1D77D7A0" w14:textId="77777777" w:rsidTr="00214217">
        <w:trPr>
          <w:trHeight w:val="697"/>
        </w:trPr>
        <w:tc>
          <w:tcPr>
            <w:tcW w:w="605" w:type="dxa"/>
            <w:vMerge w:val="restart"/>
            <w:tcBorders>
              <w:top w:val="single" w:sz="4" w:space="0" w:color="auto"/>
              <w:left w:val="single" w:sz="4" w:space="0" w:color="auto"/>
              <w:right w:val="single" w:sz="4" w:space="0" w:color="auto"/>
            </w:tcBorders>
            <w:vAlign w:val="center"/>
          </w:tcPr>
          <w:p w14:paraId="5F7A18E9" w14:textId="2D59925B" w:rsidR="00CF698D" w:rsidRPr="00C8207B" w:rsidRDefault="00CF698D" w:rsidP="00CF698D">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1.5</w:t>
            </w:r>
          </w:p>
        </w:tc>
        <w:tc>
          <w:tcPr>
            <w:tcW w:w="2429" w:type="dxa"/>
            <w:vMerge w:val="restart"/>
            <w:tcBorders>
              <w:top w:val="single" w:sz="4" w:space="0" w:color="auto"/>
              <w:left w:val="single" w:sz="4" w:space="0" w:color="auto"/>
              <w:right w:val="single" w:sz="4" w:space="0" w:color="auto"/>
            </w:tcBorders>
            <w:vAlign w:val="center"/>
          </w:tcPr>
          <w:p w14:paraId="6A1A8BD7" w14:textId="1C7D73FA" w:rsidR="00CF698D" w:rsidRPr="00C8207B" w:rsidRDefault="00CF698D" w:rsidP="00CF698D">
            <w:pPr>
              <w:spacing w:line="288" w:lineRule="auto"/>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Príspevok projektu k integrovaným operáciám </w:t>
            </w:r>
          </w:p>
        </w:tc>
        <w:tc>
          <w:tcPr>
            <w:tcW w:w="4745" w:type="dxa"/>
            <w:vMerge w:val="restart"/>
            <w:tcBorders>
              <w:top w:val="single" w:sz="4" w:space="0" w:color="auto"/>
              <w:left w:val="single" w:sz="4" w:space="0" w:color="auto"/>
              <w:right w:val="single" w:sz="4" w:space="0" w:color="auto"/>
            </w:tcBorders>
            <w:vAlign w:val="center"/>
          </w:tcPr>
          <w:p w14:paraId="1773B836" w14:textId="1FDE0AF4" w:rsidR="00CF698D" w:rsidRPr="00C8207B" w:rsidRDefault="00CF698D"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05" w:type="dxa"/>
            <w:vMerge w:val="restart"/>
            <w:tcBorders>
              <w:top w:val="single" w:sz="4" w:space="0" w:color="auto"/>
              <w:left w:val="single" w:sz="4" w:space="0" w:color="auto"/>
              <w:right w:val="single" w:sz="4" w:space="0" w:color="auto"/>
            </w:tcBorders>
            <w:vAlign w:val="center"/>
          </w:tcPr>
          <w:p w14:paraId="746DD0A8" w14:textId="77777777" w:rsidR="00CF698D" w:rsidRPr="00C8207B" w:rsidRDefault="00CF698D" w:rsidP="00CF698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4D6EA1D2"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8" w:type="dxa"/>
            <w:tcBorders>
              <w:top w:val="single" w:sz="4" w:space="0" w:color="auto"/>
              <w:left w:val="single" w:sz="4" w:space="0" w:color="auto"/>
              <w:bottom w:val="single" w:sz="4" w:space="0" w:color="auto"/>
              <w:right w:val="single" w:sz="4" w:space="0" w:color="auto"/>
            </w:tcBorders>
            <w:vAlign w:val="center"/>
          </w:tcPr>
          <w:p w14:paraId="2842C397" w14:textId="78AB74C2"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6</w:t>
            </w:r>
          </w:p>
        </w:tc>
        <w:tc>
          <w:tcPr>
            <w:tcW w:w="4646" w:type="dxa"/>
            <w:tcBorders>
              <w:top w:val="single" w:sz="4" w:space="0" w:color="auto"/>
              <w:left w:val="single" w:sz="4" w:space="0" w:color="auto"/>
              <w:bottom w:val="single" w:sz="4" w:space="0" w:color="auto"/>
              <w:right w:val="single" w:sz="4" w:space="0" w:color="auto"/>
            </w:tcBorders>
          </w:tcPr>
          <w:p w14:paraId="24564A94" w14:textId="702FFD5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je súčasťou integrovanej operácie uvedenej v RIÚS/IÚS UMR </w:t>
            </w:r>
            <w:r w:rsidRPr="00C8207B">
              <w:rPr>
                <w:rFonts w:ascii="Arial" w:hAnsi="Arial" w:cs="Arial"/>
                <w:color w:val="000000" w:themeColor="text1"/>
                <w:sz w:val="19"/>
                <w:szCs w:val="19"/>
              </w:rPr>
              <w:t xml:space="preserve">a podporuje integrovaný prístup a vytvára synergický efekt s inými aktivitami IROP alebo iných OP. </w:t>
            </w:r>
          </w:p>
        </w:tc>
      </w:tr>
      <w:tr w:rsidR="00CF698D" w:rsidRPr="00C8207B" w14:paraId="4B1197FF" w14:textId="77777777" w:rsidTr="00214217">
        <w:trPr>
          <w:trHeight w:val="697"/>
        </w:trPr>
        <w:tc>
          <w:tcPr>
            <w:tcW w:w="605" w:type="dxa"/>
            <w:vMerge/>
            <w:tcBorders>
              <w:left w:val="single" w:sz="4" w:space="0" w:color="auto"/>
              <w:bottom w:val="single" w:sz="4" w:space="0" w:color="auto"/>
              <w:right w:val="single" w:sz="4" w:space="0" w:color="auto"/>
            </w:tcBorders>
            <w:vAlign w:val="center"/>
          </w:tcPr>
          <w:p w14:paraId="07AB0EA8" w14:textId="77777777" w:rsidR="00CF698D" w:rsidRPr="00C8207B" w:rsidRDefault="00CF698D" w:rsidP="00CF698D">
            <w:pPr>
              <w:spacing w:line="288" w:lineRule="auto"/>
              <w:jc w:val="center"/>
              <w:rPr>
                <w:rFonts w:ascii="Arial" w:hAnsi="Arial" w:cs="Arial"/>
                <w:color w:val="000000" w:themeColor="text1"/>
                <w:sz w:val="19"/>
                <w:szCs w:val="19"/>
              </w:rPr>
            </w:pPr>
          </w:p>
        </w:tc>
        <w:tc>
          <w:tcPr>
            <w:tcW w:w="2429" w:type="dxa"/>
            <w:vMerge/>
            <w:tcBorders>
              <w:left w:val="single" w:sz="4" w:space="0" w:color="auto"/>
              <w:bottom w:val="single" w:sz="4" w:space="0" w:color="auto"/>
              <w:right w:val="single" w:sz="4" w:space="0" w:color="auto"/>
            </w:tcBorders>
            <w:vAlign w:val="center"/>
          </w:tcPr>
          <w:p w14:paraId="485DE75F" w14:textId="77777777" w:rsidR="00CF698D" w:rsidRPr="00C8207B" w:rsidRDefault="00CF698D" w:rsidP="00CF698D">
            <w:pPr>
              <w:spacing w:line="288" w:lineRule="auto"/>
              <w:rPr>
                <w:rFonts w:ascii="Arial" w:eastAsia="Helvetica" w:hAnsi="Arial" w:cs="Arial"/>
                <w:color w:val="000000" w:themeColor="text1"/>
                <w:sz w:val="19"/>
                <w:szCs w:val="19"/>
              </w:rPr>
            </w:pPr>
          </w:p>
        </w:tc>
        <w:tc>
          <w:tcPr>
            <w:tcW w:w="4745" w:type="dxa"/>
            <w:vMerge/>
            <w:tcBorders>
              <w:left w:val="single" w:sz="4" w:space="0" w:color="auto"/>
              <w:bottom w:val="single" w:sz="4" w:space="0" w:color="auto"/>
              <w:right w:val="single" w:sz="4" w:space="0" w:color="auto"/>
            </w:tcBorders>
            <w:vAlign w:val="center"/>
          </w:tcPr>
          <w:p w14:paraId="55820505" w14:textId="77777777" w:rsidR="00CF698D" w:rsidRPr="00C8207B" w:rsidRDefault="00CF698D" w:rsidP="00CF698D">
            <w:pPr>
              <w:spacing w:line="288" w:lineRule="auto"/>
              <w:rPr>
                <w:rFonts w:ascii="Arial" w:hAnsi="Arial" w:cs="Arial"/>
                <w:color w:val="000000" w:themeColor="text1"/>
                <w:sz w:val="19"/>
                <w:szCs w:val="19"/>
              </w:rPr>
            </w:pPr>
          </w:p>
        </w:tc>
        <w:tc>
          <w:tcPr>
            <w:tcW w:w="1405" w:type="dxa"/>
            <w:vMerge/>
            <w:tcBorders>
              <w:left w:val="single" w:sz="4" w:space="0" w:color="auto"/>
              <w:bottom w:val="single" w:sz="4" w:space="0" w:color="auto"/>
              <w:right w:val="single" w:sz="4" w:space="0" w:color="auto"/>
            </w:tcBorders>
            <w:vAlign w:val="center"/>
          </w:tcPr>
          <w:p w14:paraId="78078507" w14:textId="77777777" w:rsidR="00CF698D" w:rsidRPr="00C8207B" w:rsidRDefault="00CF698D" w:rsidP="00CF698D">
            <w:pPr>
              <w:spacing w:line="288" w:lineRule="auto"/>
              <w:jc w:val="center"/>
              <w:rPr>
                <w:rFonts w:ascii="Arial" w:eastAsia="Helvetica" w:hAnsi="Arial" w:cs="Arial"/>
                <w:color w:val="000000" w:themeColor="text1"/>
                <w:sz w:val="19"/>
                <w:szCs w:val="19"/>
                <w:u w:color="000000"/>
              </w:rPr>
            </w:pPr>
          </w:p>
        </w:tc>
        <w:tc>
          <w:tcPr>
            <w:tcW w:w="1558" w:type="dxa"/>
            <w:tcBorders>
              <w:top w:val="single" w:sz="4" w:space="0" w:color="auto"/>
              <w:left w:val="single" w:sz="4" w:space="0" w:color="auto"/>
              <w:bottom w:val="single" w:sz="4" w:space="0" w:color="auto"/>
              <w:right w:val="single" w:sz="4" w:space="0" w:color="auto"/>
            </w:tcBorders>
            <w:vAlign w:val="center"/>
          </w:tcPr>
          <w:p w14:paraId="5387532E" w14:textId="538A4DE9" w:rsidR="00CF698D" w:rsidRPr="00C8207B" w:rsidRDefault="00CF698D" w:rsidP="00CF698D">
            <w:pPr>
              <w:widowControl w:val="0"/>
              <w:spacing w:line="288" w:lineRule="auto"/>
              <w:jc w:val="center"/>
              <w:rPr>
                <w:rFonts w:ascii="Arial" w:eastAsia="Helvetica" w:hAnsi="Arial" w:cs="Arial"/>
                <w:color w:val="000000" w:themeColor="text1"/>
                <w:sz w:val="19"/>
                <w:szCs w:val="19"/>
                <w:u w:color="000000"/>
              </w:rPr>
            </w:pPr>
            <w:r w:rsidRPr="00C8207B">
              <w:rPr>
                <w:rFonts w:ascii="Arial" w:hAnsi="Arial" w:cs="Arial"/>
                <w:color w:val="000000" w:themeColor="text1"/>
                <w:sz w:val="19"/>
                <w:szCs w:val="19"/>
              </w:rPr>
              <w:t>0</w:t>
            </w:r>
          </w:p>
        </w:tc>
        <w:tc>
          <w:tcPr>
            <w:tcW w:w="4646" w:type="dxa"/>
            <w:tcBorders>
              <w:top w:val="single" w:sz="4" w:space="0" w:color="auto"/>
              <w:left w:val="single" w:sz="4" w:space="0" w:color="auto"/>
              <w:bottom w:val="single" w:sz="4" w:space="0" w:color="auto"/>
              <w:right w:val="single" w:sz="4" w:space="0" w:color="auto"/>
            </w:tcBorders>
          </w:tcPr>
          <w:p w14:paraId="098EEC72" w14:textId="3EBA7C4E" w:rsidR="00CF698D" w:rsidRPr="00C8207B" w:rsidRDefault="00CF698D"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nie je súčasťou integrovanej operácie uvedenej v RIÚS/IÚS UMR a</w:t>
            </w:r>
            <w:r w:rsidRPr="00C8207B">
              <w:rPr>
                <w:rFonts w:ascii="Arial" w:hAnsi="Arial" w:cs="Arial"/>
                <w:color w:val="000000" w:themeColor="text1"/>
                <w:sz w:val="19"/>
                <w:szCs w:val="19"/>
              </w:rPr>
              <w:t xml:space="preserve"> nepodporuje integrovaný prístup a nevytvára synergický efekt s inými aktivitami IROP alebo iných OP.</w:t>
            </w:r>
          </w:p>
        </w:tc>
      </w:tr>
    </w:tbl>
    <w:p w14:paraId="4CDC0ADA" w14:textId="0DE94056"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 príloha Opis projektu</w:t>
      </w:r>
      <w:r w:rsidR="00516589">
        <w:rPr>
          <w:rFonts w:ascii="Arial" w:hAnsi="Arial" w:cs="Arial"/>
          <w:color w:val="000000" w:themeColor="text1"/>
          <w:sz w:val="19"/>
          <w:szCs w:val="19"/>
        </w:rPr>
        <w:t xml:space="preserve"> a príslušnú stratégiu RIÚS/UMR</w:t>
      </w:r>
      <w:r w:rsidRPr="00C8207B">
        <w:rPr>
          <w:rFonts w:ascii="Arial" w:hAnsi="Arial" w:cs="Arial"/>
          <w:color w:val="000000" w:themeColor="text1"/>
          <w:sz w:val="19"/>
          <w:szCs w:val="19"/>
        </w:rPr>
        <w:t>.</w:t>
      </w:r>
    </w:p>
    <w:p w14:paraId="30992F81"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7FC02753"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9B19597" w14:textId="77777777"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7CC46DD6" w14:textId="3D5BB543" w:rsidR="00214217" w:rsidRPr="00C8207B"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B2C23">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5F7DA9">
        <w:rPr>
          <w:rFonts w:ascii="Arial" w:hAnsi="Arial" w:cs="Arial"/>
          <w:color w:val="000000" w:themeColor="text1"/>
          <w:sz w:val="19"/>
          <w:szCs w:val="19"/>
        </w:rPr>
        <w:t xml:space="preserve"> a</w:t>
      </w:r>
      <w:r w:rsidRPr="00C8207B">
        <w:rPr>
          <w:rFonts w:ascii="Arial" w:hAnsi="Arial" w:cs="Arial"/>
          <w:color w:val="000000" w:themeColor="text1"/>
          <w:sz w:val="19"/>
          <w:szCs w:val="19"/>
        </w:rPr>
        <w:t xml:space="preserve"> či je predkladaný projekt nevyhnutnou súčasťou integrovanej operácie</w:t>
      </w:r>
      <w:r w:rsidR="00EB2C23">
        <w:rPr>
          <w:rFonts w:ascii="Arial" w:hAnsi="Arial" w:cs="Arial"/>
          <w:color w:val="000000" w:themeColor="text1"/>
          <w:sz w:val="19"/>
          <w:szCs w:val="19"/>
        </w:rPr>
        <w:t xml:space="preserve"> </w:t>
      </w:r>
      <w:r w:rsidR="00EB2C23" w:rsidRPr="00C8207B">
        <w:rPr>
          <w:rFonts w:ascii="Arial" w:eastAsia="Helvetica" w:hAnsi="Arial" w:cs="Arial"/>
          <w:color w:val="000000" w:themeColor="text1"/>
          <w:sz w:val="19"/>
          <w:szCs w:val="19"/>
        </w:rPr>
        <w:t>uvedenej v RIÚS/IÚS UMR</w:t>
      </w:r>
      <w:r w:rsidRPr="00C8207B">
        <w:rPr>
          <w:rFonts w:ascii="Arial" w:hAnsi="Arial" w:cs="Arial"/>
          <w:color w:val="000000" w:themeColor="text1"/>
          <w:sz w:val="19"/>
          <w:szCs w:val="19"/>
        </w:rPr>
        <w:t>. V prípade, že projekt spĺňa uvedené kritériá priradí bodovú hodnotu (6), v opačnom prípade bodovú hodnotu (0).</w:t>
      </w:r>
    </w:p>
    <w:p w14:paraId="16B69C7C" w14:textId="77777777" w:rsidR="00214217" w:rsidRDefault="00214217" w:rsidP="009B074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65222B62" w14:textId="77777777" w:rsidR="00B14C45" w:rsidRDefault="00B14C45" w:rsidP="009B0748">
      <w:pPr>
        <w:spacing w:before="120" w:after="120" w:line="288" w:lineRule="auto"/>
        <w:jc w:val="both"/>
        <w:rPr>
          <w:rFonts w:ascii="Arial" w:hAnsi="Arial" w:cs="Arial"/>
          <w:color w:val="000000" w:themeColor="text1"/>
          <w:sz w:val="19"/>
          <w:szCs w:val="19"/>
        </w:rPr>
      </w:pPr>
    </w:p>
    <w:p w14:paraId="6AE72A29" w14:textId="77777777" w:rsidR="00B14C45" w:rsidRDefault="00B14C45" w:rsidP="009B0748">
      <w:pPr>
        <w:spacing w:before="120" w:after="120" w:line="288" w:lineRule="auto"/>
        <w:jc w:val="both"/>
        <w:rPr>
          <w:rFonts w:ascii="Arial" w:hAnsi="Arial" w:cs="Arial"/>
          <w:color w:val="000000" w:themeColor="text1"/>
          <w:sz w:val="19"/>
          <w:szCs w:val="19"/>
        </w:rPr>
      </w:pPr>
    </w:p>
    <w:p w14:paraId="414965C0" w14:textId="77777777" w:rsidR="00B14C45" w:rsidRDefault="00B14C45" w:rsidP="009B0748">
      <w:pPr>
        <w:spacing w:before="120" w:after="120" w:line="288" w:lineRule="auto"/>
        <w:jc w:val="both"/>
        <w:rPr>
          <w:rFonts w:ascii="Arial" w:hAnsi="Arial" w:cs="Arial"/>
          <w:color w:val="000000" w:themeColor="text1"/>
          <w:sz w:val="19"/>
          <w:szCs w:val="19"/>
        </w:rPr>
      </w:pPr>
    </w:p>
    <w:p w14:paraId="37D13E28" w14:textId="77777777" w:rsidR="00B14C45" w:rsidRDefault="00B14C45" w:rsidP="009B0748">
      <w:pPr>
        <w:spacing w:before="120" w:after="120" w:line="288" w:lineRule="auto"/>
        <w:jc w:val="both"/>
        <w:rPr>
          <w:rFonts w:ascii="Arial" w:hAnsi="Arial" w:cs="Arial"/>
          <w:color w:val="000000" w:themeColor="text1"/>
          <w:sz w:val="19"/>
          <w:szCs w:val="19"/>
        </w:rPr>
      </w:pPr>
    </w:p>
    <w:p w14:paraId="714A6257" w14:textId="77777777" w:rsidR="00B14C45" w:rsidRDefault="00B14C45" w:rsidP="009B0748">
      <w:pPr>
        <w:spacing w:before="120" w:after="120" w:line="288" w:lineRule="auto"/>
        <w:jc w:val="both"/>
        <w:rPr>
          <w:rFonts w:ascii="Arial" w:hAnsi="Arial" w:cs="Arial"/>
          <w:color w:val="000000" w:themeColor="text1"/>
          <w:sz w:val="19"/>
          <w:szCs w:val="19"/>
        </w:rPr>
      </w:pPr>
    </w:p>
    <w:p w14:paraId="4DAB8D54" w14:textId="77777777" w:rsidR="00B14C45" w:rsidRPr="00C8207B" w:rsidRDefault="00B14C45" w:rsidP="009B0748">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410"/>
        <w:gridCol w:w="4042"/>
        <w:gridCol w:w="1389"/>
        <w:gridCol w:w="1542"/>
        <w:gridCol w:w="5007"/>
      </w:tblGrid>
      <w:tr w:rsidR="00CF698D" w:rsidRPr="00C8207B" w14:paraId="6B22DA82" w14:textId="77777777" w:rsidTr="00CB0519">
        <w:trPr>
          <w:trHeight w:val="46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510145"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lastRenderedPageBreak/>
              <w:t>P.č.</w:t>
            </w:r>
          </w:p>
        </w:tc>
        <w:tc>
          <w:tcPr>
            <w:tcW w:w="24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AA9087"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t>Kritérium</w:t>
            </w:r>
          </w:p>
        </w:tc>
        <w:tc>
          <w:tcPr>
            <w:tcW w:w="40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8776A6D"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3ABA34"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t>Typ kritéria</w:t>
            </w:r>
          </w:p>
        </w:tc>
        <w:tc>
          <w:tcPr>
            <w:tcW w:w="15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06383A"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Hodnotenie</w:t>
            </w:r>
          </w:p>
        </w:tc>
        <w:tc>
          <w:tcPr>
            <w:tcW w:w="50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A7F304"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Spôsob aplikácie hodnotiaceho kritéria</w:t>
            </w:r>
          </w:p>
        </w:tc>
      </w:tr>
      <w:tr w:rsidR="00CF698D" w:rsidRPr="00C8207B" w14:paraId="612E32A8" w14:textId="77777777" w:rsidTr="00CB0519">
        <w:trPr>
          <w:trHeight w:val="697"/>
        </w:trPr>
        <w:tc>
          <w:tcPr>
            <w:tcW w:w="602" w:type="dxa"/>
            <w:tcBorders>
              <w:top w:val="single" w:sz="4" w:space="0" w:color="auto"/>
              <w:left w:val="single" w:sz="4" w:space="0" w:color="auto"/>
              <w:right w:val="single" w:sz="4" w:space="0" w:color="auto"/>
            </w:tcBorders>
            <w:vAlign w:val="center"/>
          </w:tcPr>
          <w:p w14:paraId="3325A94F" w14:textId="6E61E266"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1.6</w:t>
            </w:r>
          </w:p>
        </w:tc>
        <w:tc>
          <w:tcPr>
            <w:tcW w:w="2410" w:type="dxa"/>
            <w:tcBorders>
              <w:left w:val="single" w:sz="4" w:space="0" w:color="auto"/>
              <w:bottom w:val="single" w:sz="4" w:space="0" w:color="auto"/>
              <w:right w:val="single" w:sz="4" w:space="0" w:color="auto"/>
            </w:tcBorders>
            <w:vAlign w:val="center"/>
          </w:tcPr>
          <w:p w14:paraId="46DD0DBF" w14:textId="0B9E1C2C" w:rsidR="00CF698D" w:rsidRPr="00C8207B" w:rsidRDefault="00CF698D" w:rsidP="00CB0519">
            <w:pPr>
              <w:spacing w:before="120" w:after="120" w:line="288" w:lineRule="auto"/>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Investičná účinnosť projektu na základe multikriteriálneho hodnotenia</w:t>
            </w:r>
          </w:p>
        </w:tc>
        <w:tc>
          <w:tcPr>
            <w:tcW w:w="4042" w:type="dxa"/>
            <w:tcBorders>
              <w:left w:val="single" w:sz="4" w:space="0" w:color="auto"/>
              <w:bottom w:val="single" w:sz="4" w:space="0" w:color="auto"/>
              <w:right w:val="single" w:sz="4" w:space="0" w:color="auto"/>
            </w:tcBorders>
            <w:vAlign w:val="center"/>
          </w:tcPr>
          <w:p w14:paraId="29652E42" w14:textId="0A524FB8" w:rsidR="00CF698D" w:rsidRPr="00C8207B" w:rsidRDefault="00CF698D" w:rsidP="00CB0519">
            <w:pPr>
              <w:spacing w:before="120" w:after="120" w:line="288" w:lineRule="auto"/>
              <w:jc w:val="both"/>
              <w:rPr>
                <w:rFonts w:ascii="Arial" w:eastAsia="Arial Unicode MS" w:hAnsi="Arial" w:cs="Arial"/>
                <w:color w:val="000000" w:themeColor="text1"/>
                <w:sz w:val="19"/>
                <w:szCs w:val="19"/>
              </w:rPr>
            </w:pPr>
            <w:r w:rsidRPr="00C8207B">
              <w:rPr>
                <w:rFonts w:ascii="Arial" w:hAnsi="Arial" w:cs="Arial"/>
                <w:color w:val="000000" w:themeColor="text1"/>
                <w:sz w:val="19"/>
                <w:szCs w:val="19"/>
              </w:rPr>
              <w:t>Posudzuje sa investičná účinnosť realizácie projektu z hľadiska miesta realizácie na základe výsledkov hodnotenia územných investičných jednotiek na základe kritérií uvedených v RIÚS/IÚS UMR.</w:t>
            </w:r>
          </w:p>
        </w:tc>
        <w:tc>
          <w:tcPr>
            <w:tcW w:w="1389" w:type="dxa"/>
            <w:tcBorders>
              <w:left w:val="single" w:sz="4" w:space="0" w:color="auto"/>
              <w:bottom w:val="single" w:sz="4" w:space="0" w:color="auto"/>
              <w:right w:val="single" w:sz="4" w:space="0" w:color="auto"/>
            </w:tcBorders>
            <w:vAlign w:val="center"/>
          </w:tcPr>
          <w:p w14:paraId="12C8EF95" w14:textId="77777777" w:rsidR="00CF698D" w:rsidRPr="00C8207B" w:rsidRDefault="00CF698D" w:rsidP="00CB051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530FE235" w14:textId="77777777" w:rsidR="00CF698D" w:rsidRPr="00C8207B" w:rsidRDefault="00CF698D" w:rsidP="00CB0519">
            <w:pPr>
              <w:spacing w:before="120" w:after="120" w:line="288" w:lineRule="auto"/>
              <w:rPr>
                <w:rFonts w:ascii="Arial" w:eastAsia="Arial Unicode MS" w:hAnsi="Arial" w:cs="Arial"/>
                <w:color w:val="000000" w:themeColor="text1"/>
                <w:sz w:val="19"/>
                <w:szCs w:val="19"/>
              </w:rPr>
            </w:pPr>
          </w:p>
        </w:tc>
        <w:tc>
          <w:tcPr>
            <w:tcW w:w="1542" w:type="dxa"/>
            <w:tcBorders>
              <w:top w:val="single" w:sz="4" w:space="0" w:color="auto"/>
              <w:left w:val="single" w:sz="4" w:space="0" w:color="auto"/>
              <w:bottom w:val="single" w:sz="4" w:space="0" w:color="auto"/>
              <w:right w:val="single" w:sz="4" w:space="0" w:color="auto"/>
            </w:tcBorders>
            <w:vAlign w:val="center"/>
          </w:tcPr>
          <w:p w14:paraId="2365EBFD" w14:textId="141E1279" w:rsidR="00CF698D" w:rsidRPr="00C8207B" w:rsidRDefault="00CF698D" w:rsidP="00CB0519">
            <w:pPr>
              <w:spacing w:before="120" w:after="120" w:line="288" w:lineRule="auto"/>
              <w:jc w:val="center"/>
              <w:rPr>
                <w:rFonts w:ascii="Arial" w:eastAsia="Arial Unicode MS" w:hAnsi="Arial" w:cs="Arial"/>
                <w:color w:val="000000" w:themeColor="text1"/>
                <w:sz w:val="19"/>
                <w:szCs w:val="19"/>
              </w:rPr>
            </w:pPr>
            <w:r w:rsidRPr="00C8207B">
              <w:rPr>
                <w:rFonts w:ascii="Arial" w:hAnsi="Arial" w:cs="Arial"/>
                <w:color w:val="000000" w:themeColor="text1"/>
                <w:sz w:val="19"/>
                <w:szCs w:val="19"/>
              </w:rPr>
              <w:t>0-10</w:t>
            </w:r>
          </w:p>
        </w:tc>
        <w:tc>
          <w:tcPr>
            <w:tcW w:w="5007" w:type="dxa"/>
            <w:tcBorders>
              <w:top w:val="single" w:sz="4" w:space="0" w:color="auto"/>
              <w:left w:val="single" w:sz="4" w:space="0" w:color="auto"/>
              <w:bottom w:val="single" w:sz="4" w:space="0" w:color="auto"/>
              <w:right w:val="single" w:sz="4" w:space="0" w:color="auto"/>
            </w:tcBorders>
            <w:vAlign w:val="center"/>
          </w:tcPr>
          <w:p w14:paraId="181B0F7F" w14:textId="093CFF79" w:rsidR="00CF698D" w:rsidRPr="00C8207B" w:rsidRDefault="00CF698D" w:rsidP="00CB0519">
            <w:pPr>
              <w:spacing w:before="120" w:after="120" w:line="288" w:lineRule="auto"/>
              <w:jc w:val="both"/>
              <w:rPr>
                <w:rFonts w:ascii="Arial" w:eastAsia="Arial Unicode MS" w:hAnsi="Arial" w:cs="Arial"/>
                <w:color w:val="000000" w:themeColor="text1"/>
                <w:sz w:val="19"/>
                <w:szCs w:val="19"/>
              </w:rPr>
            </w:pPr>
            <w:r w:rsidRPr="00C8207B">
              <w:rPr>
                <w:rFonts w:ascii="Arial" w:hAnsi="Arial" w:cs="Arial"/>
                <w:color w:val="000000" w:themeColor="text1"/>
                <w:sz w:val="19"/>
                <w:szCs w:val="19"/>
              </w:rPr>
              <w:t>Body sú prideľované v súlade s výsledkami multikriteriálneho hodnotenia územných investičných jednotiek na základe dosiahnutého indexu investičnej účinnosti.</w:t>
            </w:r>
            <w:r w:rsidRPr="00C8207B">
              <w:rPr>
                <w:rFonts w:ascii="Arial" w:hAnsi="Arial" w:cs="Arial"/>
                <w:color w:val="000000" w:themeColor="text1"/>
                <w:sz w:val="19"/>
                <w:szCs w:val="19"/>
              </w:rPr>
              <w:br/>
            </w:r>
            <w:r w:rsidRPr="00C8207B">
              <w:rPr>
                <w:rFonts w:ascii="Arial" w:eastAsia="Times New Roman" w:hAnsi="Arial" w:cs="Arial"/>
                <w:color w:val="000000" w:themeColor="text1"/>
                <w:sz w:val="19"/>
                <w:szCs w:val="19"/>
              </w:rPr>
              <w:t>V závislosti od dosiahnutej hodnoty je investičnej jednotke s maximálnou hodnotou indexu priradená maximálna hodnota hodnotiaceho kritéria. Investičnej jednotke, ktorá je v poradí posledná (v prípade stanovenia podmienky min. IIÚ výzvou je to posledná investičná jednotka nad touto hranicou) je priradená nulová hodnota kritéria. Všetky ostatné hodnoty sú na základe dosiahnutého IIÚ pomerovo prepočítané na hodnotu hodnotiaceho kritéria v tomto rozpätí so zaokrúhlením na celé čísla.</w:t>
            </w:r>
          </w:p>
        </w:tc>
      </w:tr>
    </w:tbl>
    <w:p w14:paraId="08EC1DE6" w14:textId="3E96D614" w:rsidR="00D602F5" w:rsidRPr="00E42BA7" w:rsidRDefault="00D602F5" w:rsidP="00C945C6">
      <w:pPr>
        <w:spacing w:before="120" w:after="120" w:line="288" w:lineRule="auto"/>
        <w:jc w:val="both"/>
        <w:rPr>
          <w:rFonts w:ascii="Arial" w:hAnsi="Arial" w:cs="Arial"/>
          <w:color w:val="000000" w:themeColor="text1"/>
          <w:sz w:val="19"/>
          <w:szCs w:val="19"/>
        </w:rPr>
      </w:pPr>
      <w:r w:rsidRPr="00E42BA7">
        <w:rPr>
          <w:rFonts w:ascii="Arial" w:hAnsi="Arial" w:cs="Arial"/>
          <w:color w:val="000000" w:themeColor="text1"/>
          <w:sz w:val="19"/>
          <w:szCs w:val="19"/>
        </w:rPr>
        <w:t xml:space="preserve">Hodnotiteľ posudzuje najmä informácie uvedené v častiach </w:t>
      </w:r>
      <w:r w:rsidRPr="00E42BA7">
        <w:rPr>
          <w:rFonts w:ascii="Arial" w:hAnsi="Arial" w:cs="Arial"/>
          <w:sz w:val="19"/>
          <w:szCs w:val="19"/>
        </w:rPr>
        <w:t xml:space="preserve">ŽoNFP: 7. Popis </w:t>
      </w:r>
      <w:r w:rsidR="00A4232E" w:rsidRPr="00E42BA7">
        <w:rPr>
          <w:rFonts w:ascii="Arial" w:hAnsi="Arial" w:cs="Arial"/>
          <w:sz w:val="19"/>
          <w:szCs w:val="19"/>
        </w:rPr>
        <w:t>projektu, príloha Opis projektu</w:t>
      </w:r>
      <w:r w:rsidR="00776E50">
        <w:rPr>
          <w:rFonts w:ascii="Arial" w:hAnsi="Arial" w:cs="Arial"/>
          <w:color w:val="000000" w:themeColor="text1"/>
          <w:sz w:val="19"/>
          <w:szCs w:val="19"/>
        </w:rPr>
        <w:t xml:space="preserve"> </w:t>
      </w:r>
      <w:r w:rsidR="00776E50" w:rsidRPr="004F0CBF">
        <w:rPr>
          <w:rFonts w:ascii="Arial" w:hAnsi="Arial" w:cs="Arial"/>
          <w:color w:val="000000" w:themeColor="text1"/>
          <w:sz w:val="19"/>
          <w:szCs w:val="19"/>
        </w:rPr>
        <w:t>/ Oznámenie o zastavení posudzovania PZ</w:t>
      </w:r>
      <w:r w:rsidRPr="00E42BA7">
        <w:rPr>
          <w:rFonts w:ascii="Arial" w:hAnsi="Arial" w:cs="Arial"/>
          <w:sz w:val="19"/>
          <w:szCs w:val="19"/>
        </w:rPr>
        <w:t xml:space="preserve">, Hodnotiaca správa </w:t>
      </w:r>
      <w:r w:rsidR="00D6290D">
        <w:rPr>
          <w:rFonts w:ascii="Arial" w:hAnsi="Arial" w:cs="Arial"/>
          <w:sz w:val="19"/>
          <w:szCs w:val="19"/>
        </w:rPr>
        <w:t>projektového</w:t>
      </w:r>
      <w:r w:rsidR="00D6290D" w:rsidRPr="00E42BA7">
        <w:rPr>
          <w:rFonts w:ascii="Arial" w:hAnsi="Arial" w:cs="Arial"/>
          <w:sz w:val="19"/>
          <w:szCs w:val="19"/>
        </w:rPr>
        <w:t xml:space="preserve"> </w:t>
      </w:r>
      <w:r w:rsidRPr="00E42BA7">
        <w:rPr>
          <w:rFonts w:ascii="Arial" w:hAnsi="Arial" w:cs="Arial"/>
          <w:sz w:val="19"/>
          <w:szCs w:val="19"/>
        </w:rPr>
        <w:t>zámeru</w:t>
      </w:r>
      <w:r w:rsidR="00A4232E" w:rsidRPr="00E42BA7">
        <w:rPr>
          <w:rFonts w:ascii="Arial" w:hAnsi="Arial" w:cs="Arial"/>
          <w:sz w:val="19"/>
          <w:szCs w:val="19"/>
        </w:rPr>
        <w:t>.</w:t>
      </w:r>
    </w:p>
    <w:p w14:paraId="785CF0B2" w14:textId="77777777" w:rsidR="004F5AEB" w:rsidRPr="00E42BA7" w:rsidRDefault="004F5AEB" w:rsidP="00C945C6">
      <w:pPr>
        <w:spacing w:before="120" w:after="120" w:line="288" w:lineRule="auto"/>
        <w:jc w:val="both"/>
        <w:rPr>
          <w:rFonts w:ascii="Arial" w:hAnsi="Arial" w:cs="Arial"/>
          <w:color w:val="000000" w:themeColor="text1"/>
          <w:sz w:val="19"/>
          <w:szCs w:val="19"/>
        </w:rPr>
      </w:pPr>
      <w:r w:rsidRPr="00E42BA7">
        <w:rPr>
          <w:rFonts w:ascii="Arial" w:hAnsi="Arial" w:cs="Arial"/>
          <w:color w:val="000000" w:themeColor="text1"/>
          <w:sz w:val="19"/>
          <w:szCs w:val="19"/>
        </w:rPr>
        <w:t xml:space="preserve">Hodnotiteľ priradí bodové hodnotenie kritéria v súlade s výsledkami multikriteriálneho hodnotenia územných investičných jednotiek na základe matematického prepočtu hodnoty IIÚ na hodnotu bodového kritéria. Pre správne priradenie bodov je možné využiť prepočet spracovaný v MS Excel, ktorý pre tento účel pripraví RO/SO. </w:t>
      </w:r>
    </w:p>
    <w:p w14:paraId="2159334A" w14:textId="14065B0D" w:rsidR="004F5AEB" w:rsidRDefault="004F5AEB" w:rsidP="00C945C6">
      <w:pPr>
        <w:spacing w:before="120" w:after="120" w:line="288" w:lineRule="auto"/>
        <w:jc w:val="both"/>
        <w:rPr>
          <w:rFonts w:ascii="Arial" w:eastAsia="Arial Unicode MS" w:hAnsi="Arial" w:cs="Arial"/>
          <w:color w:val="000000" w:themeColor="text1"/>
          <w:sz w:val="19"/>
          <w:szCs w:val="19"/>
        </w:rPr>
      </w:pPr>
      <w:r w:rsidRPr="00E42BA7">
        <w:rPr>
          <w:rFonts w:ascii="Arial" w:hAnsi="Arial" w:cs="Arial"/>
          <w:color w:val="000000" w:themeColor="text1"/>
          <w:sz w:val="19"/>
          <w:szCs w:val="19"/>
        </w:rPr>
        <w:t>Hodnotiteľ v komentári ku kritériu uvedie odkaz na prílohu s prepočtom, ktorý uvedie v prílohe hodnotiacemu hárku.</w:t>
      </w:r>
      <w:r w:rsidR="00E42BA7" w:rsidRPr="00E42BA7">
        <w:rPr>
          <w:rFonts w:ascii="Arial" w:eastAsia="Arial Unicode MS" w:hAnsi="Arial" w:cs="Arial"/>
          <w:color w:val="000000" w:themeColor="text1"/>
          <w:sz w:val="19"/>
          <w:szCs w:val="19"/>
        </w:rPr>
        <w:t xml:space="preserve"> </w:t>
      </w:r>
      <w:r w:rsidR="00E42BA7" w:rsidRPr="00C8207B">
        <w:rPr>
          <w:rFonts w:ascii="Arial" w:eastAsia="Arial Unicode MS" w:hAnsi="Arial" w:cs="Arial"/>
          <w:color w:val="000000" w:themeColor="text1"/>
          <w:sz w:val="19"/>
          <w:szCs w:val="19"/>
        </w:rPr>
        <w:t>Hodnotiteľ je povinný uviesť odpoveď pri každom konkrétnom hodnotení bodového kritéria.</w:t>
      </w:r>
      <w:r w:rsidR="00E42BA7" w:rsidRPr="00E42BA7">
        <w:rPr>
          <w:rFonts w:ascii="Arial" w:eastAsia="Arial Unicode MS" w:hAnsi="Arial" w:cs="Arial"/>
          <w:color w:val="000000" w:themeColor="text1"/>
          <w:sz w:val="19"/>
          <w:szCs w:val="19"/>
        </w:rPr>
        <w:t xml:space="preserve"> </w:t>
      </w:r>
      <w:r w:rsidR="00E42BA7" w:rsidRPr="00C8207B">
        <w:rPr>
          <w:rFonts w:ascii="Arial" w:eastAsia="Arial Unicode MS" w:hAnsi="Arial" w:cs="Arial"/>
          <w:color w:val="000000" w:themeColor="text1"/>
          <w:sz w:val="19"/>
          <w:szCs w:val="19"/>
        </w:rPr>
        <w:t>Hodnotiteľ je povinný uviesť odpoveď pri každom konkrétnom hodnotení bodového kritéria.</w:t>
      </w:r>
    </w:p>
    <w:p w14:paraId="4959B4BE"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1177C613"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3AF693B4"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208D4133"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660B0F13"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514E4C07"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43C7999C" w14:textId="77777777" w:rsidR="00B14C45" w:rsidRPr="00BF47E6" w:rsidRDefault="00B14C45" w:rsidP="00C945C6">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22"/>
        <w:gridCol w:w="1387"/>
        <w:gridCol w:w="1540"/>
        <w:gridCol w:w="4588"/>
      </w:tblGrid>
      <w:tr w:rsidR="00CF698D" w:rsidRPr="00C8207B" w14:paraId="15E4EF21" w14:textId="77777777" w:rsidTr="00D602F5">
        <w:trPr>
          <w:trHeight w:val="467"/>
          <w:tblHeader/>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9CC838"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lastRenderedPageBreak/>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9CDE7"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t>Kritérium</w:t>
            </w:r>
          </w:p>
        </w:tc>
        <w:tc>
          <w:tcPr>
            <w:tcW w:w="47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1D14A5"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Predmet hodnotenia</w:t>
            </w:r>
          </w:p>
        </w:tc>
        <w:tc>
          <w:tcPr>
            <w:tcW w:w="14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ADF65B"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b/>
                <w:bCs/>
                <w:color w:val="000000" w:themeColor="text1"/>
                <w:sz w:val="19"/>
                <w:szCs w:val="19"/>
              </w:rPr>
              <w:t>Typ kritéria</w:t>
            </w:r>
          </w:p>
        </w:tc>
        <w:tc>
          <w:tcPr>
            <w:tcW w:w="1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D0B0A4"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Hodnotenie</w:t>
            </w:r>
          </w:p>
        </w:tc>
        <w:tc>
          <w:tcPr>
            <w:tcW w:w="466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15442B" w14:textId="77777777" w:rsidR="00CF698D" w:rsidRPr="00C8207B" w:rsidRDefault="00CF698D" w:rsidP="00CF698D">
            <w:pPr>
              <w:spacing w:before="120" w:after="120" w:line="288" w:lineRule="auto"/>
              <w:rPr>
                <w:rFonts w:ascii="Arial" w:eastAsia="Arial Unicode MS" w:hAnsi="Arial" w:cs="Arial"/>
                <w:b/>
                <w:bCs/>
                <w:color w:val="000000" w:themeColor="text1"/>
                <w:sz w:val="19"/>
                <w:szCs w:val="19"/>
              </w:rPr>
            </w:pPr>
            <w:r w:rsidRPr="00C8207B">
              <w:rPr>
                <w:rFonts w:ascii="Arial" w:eastAsia="Arial Unicode MS" w:hAnsi="Arial" w:cs="Arial"/>
                <w:b/>
                <w:bCs/>
                <w:color w:val="000000" w:themeColor="text1"/>
                <w:sz w:val="19"/>
                <w:szCs w:val="19"/>
              </w:rPr>
              <w:t>Spôsob aplikácie hodnotiaceho kritéria</w:t>
            </w:r>
          </w:p>
        </w:tc>
      </w:tr>
      <w:tr w:rsidR="00CF698D" w:rsidRPr="00C8207B" w14:paraId="48D19DE9" w14:textId="77777777" w:rsidTr="00D602F5">
        <w:trPr>
          <w:trHeight w:val="697"/>
        </w:trPr>
        <w:tc>
          <w:tcPr>
            <w:tcW w:w="605" w:type="dxa"/>
            <w:vMerge w:val="restart"/>
            <w:tcBorders>
              <w:top w:val="single" w:sz="4" w:space="0" w:color="auto"/>
              <w:left w:val="single" w:sz="4" w:space="0" w:color="auto"/>
              <w:right w:val="single" w:sz="4" w:space="0" w:color="auto"/>
            </w:tcBorders>
            <w:vAlign w:val="center"/>
          </w:tcPr>
          <w:p w14:paraId="0AB67FBC" w14:textId="796D0FF3"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1.7</w:t>
            </w:r>
          </w:p>
        </w:tc>
        <w:tc>
          <w:tcPr>
            <w:tcW w:w="2424" w:type="dxa"/>
            <w:vMerge w:val="restart"/>
            <w:tcBorders>
              <w:left w:val="single" w:sz="4" w:space="0" w:color="auto"/>
              <w:right w:val="single" w:sz="4" w:space="0" w:color="auto"/>
            </w:tcBorders>
            <w:vAlign w:val="center"/>
          </w:tcPr>
          <w:p w14:paraId="164F125C" w14:textId="09720D1F"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Príspevok projektu k územnému zacieleniu podpory</w:t>
            </w:r>
          </w:p>
        </w:tc>
        <w:tc>
          <w:tcPr>
            <w:tcW w:w="4740" w:type="dxa"/>
            <w:vMerge w:val="restart"/>
            <w:tcBorders>
              <w:left w:val="single" w:sz="4" w:space="0" w:color="auto"/>
              <w:right w:val="single" w:sz="4" w:space="0" w:color="auto"/>
            </w:tcBorders>
            <w:vAlign w:val="center"/>
          </w:tcPr>
          <w:p w14:paraId="72801CB3" w14:textId="545AD4F4" w:rsidR="00CF698D" w:rsidRPr="00C8207B" w:rsidRDefault="00CF698D" w:rsidP="00CB0519">
            <w:pPr>
              <w:spacing w:before="120" w:after="120" w:line="288" w:lineRule="auto"/>
              <w:jc w:val="both"/>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Posudzuje sa realizácia projektu z hľadiska územnej koncentrácie a zacielenia pomoci z IROP</w:t>
            </w:r>
          </w:p>
        </w:tc>
        <w:tc>
          <w:tcPr>
            <w:tcW w:w="1403" w:type="dxa"/>
            <w:vMerge w:val="restart"/>
            <w:tcBorders>
              <w:left w:val="single" w:sz="4" w:space="0" w:color="auto"/>
              <w:right w:val="single" w:sz="4" w:space="0" w:color="auto"/>
            </w:tcBorders>
            <w:vAlign w:val="center"/>
          </w:tcPr>
          <w:p w14:paraId="3F1623B8" w14:textId="3BA86E7B" w:rsidR="00CF698D" w:rsidRPr="00C8207B" w:rsidRDefault="00CF698D" w:rsidP="00CF698D">
            <w:pPr>
              <w:spacing w:before="120" w:after="120" w:line="288" w:lineRule="auto"/>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Bodové kritérium</w:t>
            </w:r>
          </w:p>
        </w:tc>
        <w:tc>
          <w:tcPr>
            <w:tcW w:w="1550" w:type="dxa"/>
            <w:tcBorders>
              <w:top w:val="single" w:sz="4" w:space="0" w:color="auto"/>
              <w:left w:val="single" w:sz="4" w:space="0" w:color="auto"/>
              <w:bottom w:val="single" w:sz="4" w:space="0" w:color="auto"/>
              <w:right w:val="single" w:sz="4" w:space="0" w:color="auto"/>
            </w:tcBorders>
            <w:vAlign w:val="center"/>
          </w:tcPr>
          <w:p w14:paraId="4F6518F8" w14:textId="5B691A72" w:rsidR="00CF698D" w:rsidRPr="00C8207B" w:rsidRDefault="00CF698D" w:rsidP="00E42BA7">
            <w:pPr>
              <w:spacing w:before="120" w:after="120" w:line="288" w:lineRule="auto"/>
              <w:jc w:val="center"/>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7</w:t>
            </w:r>
          </w:p>
        </w:tc>
        <w:tc>
          <w:tcPr>
            <w:tcW w:w="4666" w:type="dxa"/>
            <w:tcBorders>
              <w:top w:val="single" w:sz="4" w:space="0" w:color="auto"/>
              <w:left w:val="single" w:sz="4" w:space="0" w:color="auto"/>
              <w:bottom w:val="single" w:sz="4" w:space="0" w:color="auto"/>
              <w:right w:val="single" w:sz="4" w:space="0" w:color="auto"/>
            </w:tcBorders>
            <w:vAlign w:val="center"/>
          </w:tcPr>
          <w:p w14:paraId="747BB4BD" w14:textId="293020B8" w:rsidR="00CF698D" w:rsidRPr="00C8207B" w:rsidRDefault="00CF698D" w:rsidP="00CB0519">
            <w:pPr>
              <w:spacing w:before="120" w:after="120" w:line="288" w:lineRule="auto"/>
              <w:jc w:val="both"/>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Projekt prispieva k rozloženiu územnej koncentrácie a zacieleniu pomoci z IROP.</w:t>
            </w:r>
          </w:p>
        </w:tc>
      </w:tr>
      <w:tr w:rsidR="00CF698D" w:rsidRPr="00C8207B" w14:paraId="30D7F174" w14:textId="77777777" w:rsidTr="00D602F5">
        <w:trPr>
          <w:trHeight w:val="697"/>
        </w:trPr>
        <w:tc>
          <w:tcPr>
            <w:tcW w:w="605" w:type="dxa"/>
            <w:vMerge/>
            <w:tcBorders>
              <w:left w:val="single" w:sz="4" w:space="0" w:color="auto"/>
              <w:bottom w:val="single" w:sz="4" w:space="0" w:color="auto"/>
              <w:right w:val="single" w:sz="4" w:space="0" w:color="auto"/>
            </w:tcBorders>
            <w:vAlign w:val="center"/>
          </w:tcPr>
          <w:p w14:paraId="2CA3D92D"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p>
        </w:tc>
        <w:tc>
          <w:tcPr>
            <w:tcW w:w="2424" w:type="dxa"/>
            <w:vMerge/>
            <w:tcBorders>
              <w:left w:val="single" w:sz="4" w:space="0" w:color="auto"/>
              <w:bottom w:val="single" w:sz="4" w:space="0" w:color="auto"/>
              <w:right w:val="single" w:sz="4" w:space="0" w:color="auto"/>
            </w:tcBorders>
            <w:vAlign w:val="center"/>
          </w:tcPr>
          <w:p w14:paraId="24CF4B8C"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p>
        </w:tc>
        <w:tc>
          <w:tcPr>
            <w:tcW w:w="4740" w:type="dxa"/>
            <w:vMerge/>
            <w:tcBorders>
              <w:left w:val="single" w:sz="4" w:space="0" w:color="auto"/>
              <w:bottom w:val="single" w:sz="4" w:space="0" w:color="auto"/>
              <w:right w:val="single" w:sz="4" w:space="0" w:color="auto"/>
            </w:tcBorders>
            <w:vAlign w:val="center"/>
          </w:tcPr>
          <w:p w14:paraId="3F91F62D"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p>
        </w:tc>
        <w:tc>
          <w:tcPr>
            <w:tcW w:w="1403" w:type="dxa"/>
            <w:vMerge/>
            <w:tcBorders>
              <w:left w:val="single" w:sz="4" w:space="0" w:color="auto"/>
              <w:bottom w:val="single" w:sz="4" w:space="0" w:color="auto"/>
              <w:right w:val="single" w:sz="4" w:space="0" w:color="auto"/>
            </w:tcBorders>
            <w:vAlign w:val="center"/>
          </w:tcPr>
          <w:p w14:paraId="5D9DFEA7" w14:textId="77777777" w:rsidR="00CF698D" w:rsidRPr="00C8207B" w:rsidRDefault="00CF698D" w:rsidP="00CF698D">
            <w:pPr>
              <w:spacing w:before="120" w:after="120" w:line="288" w:lineRule="auto"/>
              <w:rPr>
                <w:rFonts w:ascii="Arial" w:eastAsia="Arial Unicode MS" w:hAnsi="Arial" w:cs="Arial"/>
                <w:color w:val="000000" w:themeColor="text1"/>
                <w:sz w:val="19"/>
                <w:szCs w:val="19"/>
              </w:rPr>
            </w:pPr>
          </w:p>
        </w:tc>
        <w:tc>
          <w:tcPr>
            <w:tcW w:w="1550" w:type="dxa"/>
            <w:tcBorders>
              <w:top w:val="single" w:sz="4" w:space="0" w:color="auto"/>
              <w:left w:val="single" w:sz="4" w:space="0" w:color="auto"/>
              <w:bottom w:val="single" w:sz="4" w:space="0" w:color="auto"/>
              <w:right w:val="single" w:sz="4" w:space="0" w:color="auto"/>
            </w:tcBorders>
            <w:vAlign w:val="center"/>
          </w:tcPr>
          <w:p w14:paraId="113F3280" w14:textId="2E29FE1E" w:rsidR="00CF698D" w:rsidRPr="00C8207B" w:rsidRDefault="00CF698D" w:rsidP="00E42BA7">
            <w:pPr>
              <w:spacing w:before="120" w:after="120" w:line="288" w:lineRule="auto"/>
              <w:jc w:val="center"/>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0</w:t>
            </w:r>
          </w:p>
        </w:tc>
        <w:tc>
          <w:tcPr>
            <w:tcW w:w="4666" w:type="dxa"/>
            <w:tcBorders>
              <w:top w:val="single" w:sz="4" w:space="0" w:color="auto"/>
              <w:left w:val="single" w:sz="4" w:space="0" w:color="auto"/>
              <w:bottom w:val="single" w:sz="4" w:space="0" w:color="auto"/>
              <w:right w:val="single" w:sz="4" w:space="0" w:color="auto"/>
            </w:tcBorders>
            <w:vAlign w:val="center"/>
          </w:tcPr>
          <w:p w14:paraId="40810635" w14:textId="33CF2F35" w:rsidR="00CF698D" w:rsidRPr="00C8207B" w:rsidRDefault="00CF698D" w:rsidP="00CB0519">
            <w:pPr>
              <w:spacing w:before="120" w:after="120" w:line="288" w:lineRule="auto"/>
              <w:jc w:val="both"/>
              <w:rPr>
                <w:rFonts w:ascii="Arial" w:eastAsia="Arial Unicode MS" w:hAnsi="Arial" w:cs="Arial"/>
                <w:color w:val="000000" w:themeColor="text1"/>
                <w:sz w:val="19"/>
                <w:szCs w:val="19"/>
              </w:rPr>
            </w:pPr>
            <w:r w:rsidRPr="00C8207B">
              <w:rPr>
                <w:rFonts w:ascii="Arial" w:eastAsia="Helvetica" w:hAnsi="Arial" w:cs="Arial"/>
                <w:color w:val="000000" w:themeColor="text1"/>
                <w:sz w:val="19"/>
                <w:szCs w:val="19"/>
              </w:rPr>
              <w:t>Projekt neprispieva k rozloženiu územnej koncentrácie  a zacieleniu pomoci z IROP.</w:t>
            </w:r>
          </w:p>
        </w:tc>
      </w:tr>
    </w:tbl>
    <w:p w14:paraId="6DCFE013" w14:textId="3F77639E" w:rsidR="00D602F5" w:rsidRPr="00A4232E" w:rsidRDefault="00D602F5" w:rsidP="00C945C6">
      <w:pPr>
        <w:spacing w:before="120" w:after="120" w:line="288" w:lineRule="auto"/>
        <w:jc w:val="both"/>
        <w:rPr>
          <w:rFonts w:ascii="Arial" w:hAnsi="Arial" w:cs="Arial"/>
          <w:sz w:val="19"/>
          <w:szCs w:val="19"/>
        </w:rPr>
      </w:pPr>
      <w:r w:rsidRPr="00A4232E">
        <w:rPr>
          <w:rFonts w:ascii="Arial" w:hAnsi="Arial" w:cs="Arial"/>
          <w:color w:val="000000" w:themeColor="text1"/>
          <w:sz w:val="19"/>
          <w:szCs w:val="19"/>
        </w:rPr>
        <w:t xml:space="preserve">Hodnotiteľ posudzuje najmä informácie uvedené v častiach ŽoNFP: </w:t>
      </w:r>
      <w:r w:rsidRPr="005724F3">
        <w:rPr>
          <w:rFonts w:ascii="Arial" w:hAnsi="Arial" w:cs="Arial"/>
          <w:color w:val="000000" w:themeColor="text1"/>
          <w:sz w:val="19"/>
          <w:szCs w:val="19"/>
        </w:rPr>
        <w:t xml:space="preserve">7. Popis projektu, príloha Opis </w:t>
      </w:r>
      <w:r w:rsidRPr="005724F3">
        <w:rPr>
          <w:rFonts w:ascii="Arial" w:hAnsi="Arial" w:cs="Arial"/>
          <w:sz w:val="19"/>
          <w:szCs w:val="19"/>
        </w:rPr>
        <w:t>projektu</w:t>
      </w:r>
      <w:r w:rsidRPr="00A4232E">
        <w:rPr>
          <w:rFonts w:ascii="Arial" w:hAnsi="Arial" w:cs="Arial"/>
          <w:sz w:val="19"/>
          <w:szCs w:val="19"/>
        </w:rPr>
        <w:t xml:space="preserve">, Hodnotiaca správa </w:t>
      </w:r>
      <w:r w:rsidR="00D6290D">
        <w:rPr>
          <w:rFonts w:ascii="Arial" w:hAnsi="Arial" w:cs="Arial"/>
          <w:sz w:val="19"/>
          <w:szCs w:val="19"/>
        </w:rPr>
        <w:t>projektového</w:t>
      </w:r>
      <w:r w:rsidR="00D6290D" w:rsidRPr="00A4232E">
        <w:rPr>
          <w:rFonts w:ascii="Arial" w:hAnsi="Arial" w:cs="Arial"/>
          <w:sz w:val="19"/>
          <w:szCs w:val="19"/>
        </w:rPr>
        <w:t xml:space="preserve"> </w:t>
      </w:r>
      <w:r w:rsidRPr="00A4232E">
        <w:rPr>
          <w:rFonts w:ascii="Arial" w:hAnsi="Arial" w:cs="Arial"/>
          <w:sz w:val="19"/>
          <w:szCs w:val="19"/>
        </w:rPr>
        <w:t>zámeru</w:t>
      </w:r>
      <w:r w:rsidR="00331AE5">
        <w:rPr>
          <w:rFonts w:ascii="Arial" w:hAnsi="Arial" w:cs="Arial"/>
          <w:sz w:val="19"/>
          <w:szCs w:val="19"/>
        </w:rPr>
        <w:t xml:space="preserve">/ </w:t>
      </w:r>
      <w:r w:rsidR="00331AE5" w:rsidRPr="005A0BEC">
        <w:rPr>
          <w:rFonts w:ascii="Arial" w:hAnsi="Arial" w:cs="Arial"/>
          <w:sz w:val="19"/>
          <w:szCs w:val="19"/>
        </w:rPr>
        <w:t>Oznámenie o zastavení posudzovania projektového zámeru.</w:t>
      </w:r>
    </w:p>
    <w:p w14:paraId="02D1E31D" w14:textId="42CE305B" w:rsidR="00390099" w:rsidRDefault="00390099" w:rsidP="00390099">
      <w:pPr>
        <w:jc w:val="both"/>
        <w:rPr>
          <w:rFonts w:ascii="Arial" w:hAnsi="Arial" w:cs="Arial"/>
          <w:color w:val="000000" w:themeColor="text1"/>
          <w:sz w:val="19"/>
          <w:szCs w:val="19"/>
        </w:rPr>
      </w:pPr>
      <w:r w:rsidRPr="00C323FC">
        <w:rPr>
          <w:rFonts w:ascii="Arial" w:hAnsi="Arial" w:cs="Arial"/>
          <w:color w:val="000000" w:themeColor="text1"/>
          <w:sz w:val="19"/>
          <w:szCs w:val="19"/>
        </w:rPr>
        <w:t>V posudzovaní projektových zámerov sa posudzuje splnenie podmienok stanovených vo výzve na predkladanie projektových zámerov vrátane posúdenia koncentrácia pomoci na území jednej územnej investičnej jednotky</w:t>
      </w:r>
      <w:r w:rsidR="008D4B93">
        <w:rPr>
          <w:rFonts w:ascii="Arial" w:hAnsi="Arial" w:cs="Arial"/>
          <w:color w:val="000000" w:themeColor="text1"/>
          <w:sz w:val="19"/>
          <w:szCs w:val="19"/>
        </w:rPr>
        <w:t xml:space="preserve"> a zacielenia pomoci z IROP</w:t>
      </w:r>
      <w:r w:rsidR="008D4B93" w:rsidRPr="00C323FC">
        <w:rPr>
          <w:rFonts w:ascii="Arial" w:hAnsi="Arial" w:cs="Arial"/>
          <w:color w:val="000000" w:themeColor="text1"/>
          <w:sz w:val="19"/>
          <w:szCs w:val="19"/>
        </w:rPr>
        <w:t xml:space="preserve">. </w:t>
      </w:r>
      <w:r w:rsidRPr="00C323FC">
        <w:rPr>
          <w:rFonts w:ascii="Arial" w:hAnsi="Arial" w:cs="Arial"/>
          <w:color w:val="000000" w:themeColor="text1"/>
          <w:sz w:val="19"/>
          <w:szCs w:val="19"/>
        </w:rPr>
        <w:t xml:space="preserve"> </w:t>
      </w:r>
    </w:p>
    <w:p w14:paraId="3D571824" w14:textId="5CF66D23" w:rsidR="008D4B93" w:rsidRPr="008D4B93" w:rsidRDefault="008D4B93" w:rsidP="008D4B93">
      <w:pPr>
        <w:jc w:val="both"/>
        <w:rPr>
          <w:rFonts w:ascii="Arial" w:hAnsi="Arial" w:cs="Arial"/>
          <w:color w:val="000000" w:themeColor="text1"/>
          <w:sz w:val="19"/>
          <w:szCs w:val="19"/>
        </w:rPr>
      </w:pPr>
      <w:r w:rsidRPr="008D4B93">
        <w:rPr>
          <w:rFonts w:ascii="Arial" w:hAnsi="Arial" w:cs="Arial"/>
          <w:color w:val="000000" w:themeColor="text1"/>
          <w:sz w:val="19"/>
          <w:szCs w:val="19"/>
        </w:rPr>
        <w:t>Každý projekt, ktorý dosiahol minimálny index investičnej účinnosti stanovený výzvou na predkladanie projektových zámerov a jeho realizáciou nebudú vytvorené kapacity/podporené služby nad limity stanovené výzvou na predkladanie projektových zámerov</w:t>
      </w:r>
      <w:r w:rsidRPr="00837E14">
        <w:rPr>
          <w:rStyle w:val="Odkaznapoznmkupodiarou"/>
          <w:rFonts w:ascii="Arial" w:hAnsi="Arial"/>
          <w:color w:val="000000" w:themeColor="text1"/>
          <w:sz w:val="19"/>
          <w:szCs w:val="19"/>
        </w:rPr>
        <w:footnoteReference w:id="2"/>
      </w:r>
      <w:r w:rsidR="003D0B3E">
        <w:rPr>
          <w:rFonts w:ascii="Arial" w:hAnsi="Arial" w:cs="Arial"/>
          <w:color w:val="000000" w:themeColor="text1"/>
          <w:sz w:val="19"/>
          <w:szCs w:val="19"/>
        </w:rPr>
        <w:t>,</w:t>
      </w:r>
      <w:r w:rsidRPr="008D4B93">
        <w:rPr>
          <w:rFonts w:ascii="Arial" w:hAnsi="Arial" w:cs="Arial"/>
          <w:color w:val="000000" w:themeColor="text1"/>
          <w:sz w:val="19"/>
          <w:szCs w:val="19"/>
        </w:rPr>
        <w:t xml:space="preserve"> je vhodný pre realizáciu z hľadiska územnej koncentrácie a zacielenia pomoci z IROP – hodnotiteľ priradí kritériu bodovú hodnotu (7) bodov.</w:t>
      </w:r>
    </w:p>
    <w:p w14:paraId="58C7568D" w14:textId="0736039A" w:rsidR="008D4B93" w:rsidRDefault="008D4B93" w:rsidP="008D4B93">
      <w:pPr>
        <w:jc w:val="both"/>
        <w:rPr>
          <w:rFonts w:ascii="Arial" w:hAnsi="Arial" w:cs="Arial"/>
          <w:color w:val="000000" w:themeColor="text1"/>
          <w:sz w:val="19"/>
          <w:szCs w:val="19"/>
        </w:rPr>
      </w:pPr>
      <w:r w:rsidRPr="008D4B93">
        <w:rPr>
          <w:rFonts w:ascii="Arial" w:hAnsi="Arial" w:cs="Arial"/>
          <w:color w:val="000000" w:themeColor="text1"/>
          <w:sz w:val="19"/>
          <w:szCs w:val="19"/>
        </w:rPr>
        <w:t>Každý projekt, ktorý nedosiahol minimálny index investičnej účinnosti a/alebo došlo k prekročeniu limitu stanovených výzvou na predkladanie projektových zámerov</w:t>
      </w:r>
      <w:r w:rsidRPr="00837E14">
        <w:rPr>
          <w:rStyle w:val="Odkaznapoznmkupodiarou"/>
          <w:rFonts w:ascii="Arial" w:hAnsi="Arial"/>
          <w:color w:val="000000" w:themeColor="text1"/>
          <w:sz w:val="19"/>
          <w:szCs w:val="19"/>
        </w:rPr>
        <w:footnoteReference w:id="3"/>
      </w:r>
      <w:r w:rsidR="003D0B3E">
        <w:rPr>
          <w:rFonts w:ascii="Arial" w:hAnsi="Arial" w:cs="Arial"/>
          <w:color w:val="000000" w:themeColor="text1"/>
          <w:sz w:val="19"/>
          <w:szCs w:val="19"/>
        </w:rPr>
        <w:t>,</w:t>
      </w:r>
      <w:r w:rsidRPr="008D4B93">
        <w:rPr>
          <w:rFonts w:ascii="Arial" w:hAnsi="Arial" w:cs="Arial"/>
          <w:color w:val="000000" w:themeColor="text1"/>
          <w:sz w:val="19"/>
          <w:szCs w:val="19"/>
        </w:rPr>
        <w:t xml:space="preserve"> nie je vhodný pre realizáciu z hľadiska územnej koncentrácie a zacielenia pomoci z IROP – hodnotiteľ priradí kritériu bodovú hodnotu (0) bodov.</w:t>
      </w:r>
    </w:p>
    <w:p w14:paraId="476AA888" w14:textId="55B62B07" w:rsidR="00CF698D" w:rsidRDefault="00D602F5" w:rsidP="00C945C6">
      <w:pPr>
        <w:spacing w:before="120" w:after="120" w:line="288" w:lineRule="auto"/>
        <w:jc w:val="both"/>
        <w:rPr>
          <w:rFonts w:ascii="Arial" w:eastAsia="Arial Unicode MS"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C8207B">
        <w:rPr>
          <w:rFonts w:ascii="Arial" w:eastAsia="Arial Unicode MS" w:hAnsi="Arial" w:cs="Arial"/>
          <w:color w:val="000000" w:themeColor="text1"/>
          <w:sz w:val="19"/>
          <w:szCs w:val="19"/>
        </w:rPr>
        <w:t>Hodnotiteľ je povinný uviesť odpoveď pri každom konkrétnom hodnotení bodového kritéria.</w:t>
      </w:r>
    </w:p>
    <w:p w14:paraId="1219E1E5" w14:textId="77777777" w:rsidR="00CB0519" w:rsidRDefault="00CB0519" w:rsidP="00C945C6">
      <w:pPr>
        <w:spacing w:before="120" w:after="120" w:line="288" w:lineRule="auto"/>
        <w:jc w:val="both"/>
        <w:rPr>
          <w:rFonts w:ascii="Arial" w:eastAsia="Arial Unicode MS" w:hAnsi="Arial" w:cs="Arial"/>
          <w:color w:val="000000" w:themeColor="text1"/>
          <w:sz w:val="19"/>
          <w:szCs w:val="19"/>
        </w:rPr>
      </w:pPr>
    </w:p>
    <w:tbl>
      <w:tblPr>
        <w:tblStyle w:val="TableGrid4"/>
        <w:tblW w:w="15134" w:type="dxa"/>
        <w:tblLook w:val="04A0" w:firstRow="1" w:lastRow="0" w:firstColumn="1" w:lastColumn="0" w:noHBand="0" w:noVBand="1"/>
      </w:tblPr>
      <w:tblGrid>
        <w:gridCol w:w="594"/>
        <w:gridCol w:w="14540"/>
      </w:tblGrid>
      <w:tr w:rsidR="006B000A" w:rsidRPr="00C8207B" w14:paraId="017A8061" w14:textId="77777777" w:rsidTr="00CB0519">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C8207B" w:rsidRDefault="006B000A" w:rsidP="008836B7">
            <w:pPr>
              <w:widowControl w:val="0"/>
              <w:spacing w:line="288" w:lineRule="auto"/>
              <w:ind w:right="2"/>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2.</w:t>
            </w:r>
          </w:p>
        </w:tc>
        <w:tc>
          <w:tcPr>
            <w:tcW w:w="1454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C8207B" w:rsidRDefault="006B000A" w:rsidP="008836B7">
            <w:pPr>
              <w:spacing w:line="288" w:lineRule="auto"/>
              <w:rPr>
                <w:rFonts w:ascii="Arial" w:eastAsia="Helvetica" w:hAnsi="Arial" w:cs="Arial"/>
                <w:color w:val="000000" w:themeColor="text1"/>
                <w:sz w:val="19"/>
                <w:szCs w:val="19"/>
              </w:rPr>
            </w:pPr>
            <w:r w:rsidRPr="00C8207B">
              <w:rPr>
                <w:rFonts w:ascii="Arial" w:hAnsi="Arial" w:cs="Arial"/>
                <w:b/>
                <w:bCs/>
                <w:color w:val="000000" w:themeColor="text1"/>
                <w:sz w:val="19"/>
                <w:szCs w:val="19"/>
              </w:rPr>
              <w:t>Navrhovaný spôsob realizácie projektu</w:t>
            </w:r>
          </w:p>
        </w:tc>
      </w:tr>
    </w:tbl>
    <w:p w14:paraId="55BA3E33" w14:textId="77777777" w:rsidR="00BE2F8F" w:rsidRPr="00CB0519" w:rsidRDefault="00BE2F8F" w:rsidP="00CB0519">
      <w:pPr>
        <w:spacing w:after="0"/>
        <w:rPr>
          <w:sz w:val="8"/>
          <w:szCs w:val="8"/>
        </w:rPr>
      </w:pPr>
    </w:p>
    <w:tbl>
      <w:tblPr>
        <w:tblStyle w:val="TableGrid4"/>
        <w:tblW w:w="15134" w:type="dxa"/>
        <w:tblLook w:val="04A0" w:firstRow="1" w:lastRow="0" w:firstColumn="1" w:lastColumn="0" w:noHBand="0" w:noVBand="1"/>
      </w:tblPr>
      <w:tblGrid>
        <w:gridCol w:w="603"/>
        <w:gridCol w:w="2390"/>
        <w:gridCol w:w="3494"/>
        <w:gridCol w:w="1389"/>
        <w:gridCol w:w="1557"/>
        <w:gridCol w:w="5701"/>
      </w:tblGrid>
      <w:tr w:rsidR="00D60222" w:rsidRPr="00C8207B" w14:paraId="7E1A3250" w14:textId="77777777" w:rsidTr="00CB0519">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C8207B" w:rsidRDefault="00C32A36"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C8207B" w:rsidRDefault="00C32A36"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C8207B"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1CAE81EA" w14:textId="77777777" w:rsidTr="00CB0519">
        <w:trPr>
          <w:trHeight w:val="912"/>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2.1</w:t>
            </w:r>
          </w:p>
        </w:tc>
        <w:tc>
          <w:tcPr>
            <w:tcW w:w="2390"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5AACF5C1"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Vhodnosť a prepojenosť navrhovaných aktivít projektu vo vzťahu k </w:t>
            </w:r>
            <w:r w:rsidRPr="00C8207B">
              <w:rPr>
                <w:rFonts w:ascii="Arial" w:hAnsi="Arial" w:cs="Arial"/>
                <w:color w:val="000000" w:themeColor="text1"/>
                <w:sz w:val="19"/>
                <w:szCs w:val="19"/>
              </w:rPr>
              <w:lastRenderedPageBreak/>
              <w:t>východiskovej situácii a k stanoveným cieľom projektu</w:t>
            </w:r>
          </w:p>
        </w:tc>
        <w:tc>
          <w:tcPr>
            <w:tcW w:w="3494" w:type="dxa"/>
            <w:vMerge w:val="restart"/>
            <w:tcBorders>
              <w:top w:val="single" w:sz="4" w:space="0" w:color="auto"/>
              <w:left w:val="single" w:sz="4" w:space="0" w:color="auto"/>
              <w:bottom w:val="single" w:sz="4" w:space="0" w:color="auto"/>
              <w:right w:val="single" w:sz="4" w:space="0" w:color="auto"/>
            </w:tcBorders>
            <w:vAlign w:val="center"/>
            <w:hideMark/>
          </w:tcPr>
          <w:p w14:paraId="7E5DF1A4" w14:textId="5CCA5379" w:rsidR="00077446" w:rsidRPr="00C8207B" w:rsidRDefault="00077446" w:rsidP="00CB0519">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Posudzuje sa vnútorná logika projektu, t.j. či sú aktivity projektu zvolené na základe východiskovej situácie, či sú </w:t>
            </w:r>
            <w:r w:rsidRPr="00C8207B">
              <w:rPr>
                <w:rFonts w:ascii="Arial" w:hAnsi="Arial" w:cs="Arial"/>
                <w:color w:val="000000" w:themeColor="text1"/>
                <w:sz w:val="19"/>
                <w:szCs w:val="19"/>
              </w:rPr>
              <w:lastRenderedPageBreak/>
              <w:t xml:space="preserve">zrozumiteľne definované a či zabezpečujú dosiahnutie plánovaných cieľov projektu. </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36019B95" w14:textId="77777777" w:rsidR="00077446" w:rsidRPr="00C8207B" w:rsidRDefault="00077446" w:rsidP="00077446">
            <w:pPr>
              <w:jc w:val="center"/>
              <w:rPr>
                <w:rFonts w:ascii="Arial" w:hAnsi="Arial" w:cs="Arial"/>
                <w:color w:val="000000" w:themeColor="text1"/>
                <w:sz w:val="19"/>
                <w:szCs w:val="19"/>
              </w:rPr>
            </w:pPr>
            <w:r w:rsidRPr="00C8207B">
              <w:rPr>
                <w:rFonts w:ascii="Arial" w:hAnsi="Arial" w:cs="Arial"/>
                <w:color w:val="000000" w:themeColor="text1"/>
                <w:sz w:val="19"/>
                <w:szCs w:val="19"/>
              </w:rPr>
              <w:lastRenderedPageBreak/>
              <w:t>Bodové</w:t>
            </w:r>
          </w:p>
          <w:p w14:paraId="6EC81997" w14:textId="76BA832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1260189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701" w:type="dxa"/>
            <w:tcBorders>
              <w:top w:val="single" w:sz="4" w:space="0" w:color="auto"/>
              <w:left w:val="single" w:sz="4" w:space="0" w:color="auto"/>
              <w:bottom w:val="single" w:sz="4" w:space="0" w:color="auto"/>
              <w:right w:val="single" w:sz="4" w:space="0" w:color="auto"/>
            </w:tcBorders>
            <w:vAlign w:val="center"/>
            <w:hideMark/>
          </w:tcPr>
          <w:p w14:paraId="18E823B4" w14:textId="0A808035"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77446" w:rsidRPr="00C8207B" w14:paraId="22DF6D85" w14:textId="77777777" w:rsidTr="00CB0519">
        <w:trPr>
          <w:trHeight w:val="126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4B3A8F"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701" w:type="dxa"/>
            <w:tcBorders>
              <w:top w:val="single" w:sz="4" w:space="0" w:color="auto"/>
              <w:left w:val="single" w:sz="4" w:space="0" w:color="auto"/>
              <w:bottom w:val="single" w:sz="4" w:space="0" w:color="auto"/>
              <w:right w:val="single" w:sz="4" w:space="0" w:color="auto"/>
            </w:tcBorders>
            <w:vAlign w:val="center"/>
            <w:hideMark/>
          </w:tcPr>
          <w:p w14:paraId="466EC745" w14:textId="2147D5E2"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 </w:t>
            </w:r>
          </w:p>
        </w:tc>
      </w:tr>
      <w:tr w:rsidR="00077446" w:rsidRPr="00C8207B" w14:paraId="07AD65C7" w14:textId="77777777" w:rsidTr="00CB0519">
        <w:trPr>
          <w:trHeight w:val="137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0"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077446" w:rsidRPr="00C8207B" w:rsidRDefault="00077446" w:rsidP="00077446">
            <w:pPr>
              <w:spacing w:line="288" w:lineRule="auto"/>
              <w:rPr>
                <w:rFonts w:ascii="Arial" w:hAnsi="Arial" w:cs="Arial"/>
                <w:color w:val="000000" w:themeColor="text1"/>
                <w:sz w:val="19"/>
                <w:szCs w:val="19"/>
              </w:rPr>
            </w:pPr>
          </w:p>
        </w:tc>
        <w:tc>
          <w:tcPr>
            <w:tcW w:w="3494"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481230DB"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701" w:type="dxa"/>
            <w:tcBorders>
              <w:top w:val="single" w:sz="4" w:space="0" w:color="auto"/>
              <w:left w:val="single" w:sz="4" w:space="0" w:color="auto"/>
              <w:bottom w:val="single" w:sz="4" w:space="0" w:color="auto"/>
              <w:right w:val="single" w:sz="4" w:space="0" w:color="auto"/>
            </w:tcBorders>
            <w:vAlign w:val="center"/>
            <w:hideMark/>
          </w:tcPr>
          <w:p w14:paraId="09DD3E58" w14:textId="78EA6D0E" w:rsidR="00077446" w:rsidRPr="00C8207B" w:rsidRDefault="00077446" w:rsidP="00CB051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57C686A2" w14:textId="4B8B8B3D" w:rsidR="006D5679" w:rsidRPr="00C8207B" w:rsidRDefault="006D5679" w:rsidP="00FB25CE">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sidR="006C072F">
        <w:rPr>
          <w:rFonts w:ascii="Arial" w:hAnsi="Arial" w:cs="Arial"/>
          <w:color w:val="000000" w:themeColor="text1"/>
          <w:sz w:val="19"/>
          <w:szCs w:val="19"/>
        </w:rPr>
        <w:t>v</w:t>
      </w:r>
      <w:r w:rsidR="0027284E">
        <w:rPr>
          <w:rFonts w:ascii="Arial" w:hAnsi="Arial" w:cs="Arial"/>
          <w:color w:val="000000" w:themeColor="text1"/>
          <w:sz w:val="19"/>
          <w:szCs w:val="19"/>
        </w:rPr>
        <w:t> </w:t>
      </w:r>
      <w:r w:rsidR="006C072F">
        <w:rPr>
          <w:rFonts w:ascii="Arial" w:hAnsi="Arial" w:cs="Arial"/>
          <w:color w:val="000000" w:themeColor="text1"/>
          <w:sz w:val="19"/>
          <w:szCs w:val="19"/>
        </w:rPr>
        <w:t>častiach</w:t>
      </w:r>
      <w:r w:rsidR="0027284E">
        <w:rPr>
          <w:rFonts w:ascii="Arial" w:hAnsi="Arial" w:cs="Arial"/>
          <w:color w:val="000000" w:themeColor="text1"/>
          <w:sz w:val="19"/>
          <w:szCs w:val="19"/>
        </w:rPr>
        <w:t xml:space="preserve"> ŽoNFP</w:t>
      </w:r>
      <w:r w:rsidR="006C072F">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7627E996" w14:textId="77777777" w:rsidR="006D5679" w:rsidRPr="00C8207B"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4391F8B" w14:textId="37A95A34"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4E7C01AB"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0658E5CD" w14:textId="77777777" w:rsidR="006D5679" w:rsidRPr="00C8207B" w:rsidRDefault="006D5679" w:rsidP="00FB25CE">
      <w:pPr>
        <w:pStyle w:val="Odsekzoznamu"/>
        <w:numPr>
          <w:ilvl w:val="0"/>
          <w:numId w:val="6"/>
        </w:numPr>
        <w:spacing w:after="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1B74936F" w14:textId="4BB768EB" w:rsidR="006D5679" w:rsidRPr="00C8207B" w:rsidRDefault="006D5679" w:rsidP="005724F3">
      <w:pPr>
        <w:tabs>
          <w:tab w:val="left" w:pos="1680"/>
        </w:tabs>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0A1A93">
        <w:rPr>
          <w:rFonts w:ascii="Arial" w:hAnsi="Arial" w:cs="Arial"/>
          <w:color w:val="000000" w:themeColor="text1"/>
          <w:sz w:val="19"/>
          <w:szCs w:val="19"/>
        </w:rPr>
        <w:t>výdavky medzi neoprávnené výdavk</w:t>
      </w:r>
      <w:r w:rsidRPr="00C8207B">
        <w:rPr>
          <w:rFonts w:ascii="Arial" w:hAnsi="Arial" w:cs="Arial"/>
          <w:color w:val="000000" w:themeColor="text1"/>
          <w:sz w:val="19"/>
          <w:szCs w:val="19"/>
        </w:rPr>
        <w:t xml:space="preserve">y (tie následne vyhodnotí a vyčísli v hodnotiacich kritériách 4.1, 4.2 a 4.4.). </w:t>
      </w:r>
    </w:p>
    <w:p w14:paraId="6248D85F" w14:textId="36B4E1D9" w:rsidR="006D5679" w:rsidRPr="006C072F" w:rsidRDefault="006D5679" w:rsidP="005724F3">
      <w:pPr>
        <w:tabs>
          <w:tab w:val="left" w:pos="1680"/>
        </w:tabs>
        <w:spacing w:before="120"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D971D8">
        <w:rPr>
          <w:rFonts w:ascii="Arial" w:hAnsi="Arial" w:cs="Arial"/>
          <w:color w:val="000000" w:themeColor="text1"/>
          <w:sz w:val="19"/>
          <w:szCs w:val="19"/>
        </w:rPr>
        <w:t xml:space="preserve"> (vrátane)</w:t>
      </w:r>
      <w:r w:rsidRPr="006C072F">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0A1A93">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1FA1A68E" w14:textId="189BAA4F" w:rsidR="006D5679" w:rsidRDefault="006D5679" w:rsidP="005724F3">
      <w:pPr>
        <w:spacing w:before="120"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6E15A90" w14:textId="221D6DB9" w:rsidR="005724F3" w:rsidRDefault="005724F3" w:rsidP="005724F3">
      <w:pPr>
        <w:spacing w:before="120" w:after="0" w:line="288" w:lineRule="auto"/>
        <w:jc w:val="both"/>
        <w:rPr>
          <w:rFonts w:ascii="Arial" w:hAnsi="Arial" w:cs="Arial"/>
          <w:color w:val="000000" w:themeColor="text1"/>
          <w:sz w:val="19"/>
          <w:szCs w:val="19"/>
        </w:rPr>
      </w:pPr>
    </w:p>
    <w:p w14:paraId="5E072646" w14:textId="2D79C622" w:rsidR="005724F3" w:rsidRDefault="005724F3" w:rsidP="005724F3">
      <w:pPr>
        <w:spacing w:before="120" w:after="0" w:line="288" w:lineRule="auto"/>
        <w:jc w:val="both"/>
        <w:rPr>
          <w:rFonts w:ascii="Arial" w:hAnsi="Arial" w:cs="Arial"/>
          <w:color w:val="000000" w:themeColor="text1"/>
          <w:sz w:val="19"/>
          <w:szCs w:val="19"/>
        </w:rPr>
      </w:pPr>
    </w:p>
    <w:p w14:paraId="33B2D1CE" w14:textId="77777777" w:rsidR="005724F3" w:rsidRPr="00C8207B" w:rsidRDefault="005724F3" w:rsidP="005724F3">
      <w:pPr>
        <w:spacing w:before="120" w:after="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91"/>
        <w:gridCol w:w="3493"/>
        <w:gridCol w:w="1391"/>
        <w:gridCol w:w="1557"/>
        <w:gridCol w:w="5557"/>
      </w:tblGrid>
      <w:tr w:rsidR="004A7540" w:rsidRPr="00C8207B" w14:paraId="0F31A32C" w14:textId="77777777" w:rsidTr="00FB25CE">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9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4E32B2EB" w14:textId="77777777" w:rsidTr="00FB25CE">
        <w:trPr>
          <w:trHeight w:val="566"/>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226326D"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29084753"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vhodnosti navrhovaných aktivít z vecného a časového hľadiska</w:t>
            </w:r>
          </w:p>
        </w:tc>
        <w:tc>
          <w:tcPr>
            <w:tcW w:w="3493"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6A634B1D"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391" w:type="dxa"/>
            <w:vMerge w:val="restart"/>
            <w:tcBorders>
              <w:top w:val="single" w:sz="4" w:space="0" w:color="auto"/>
              <w:left w:val="single" w:sz="4" w:space="0" w:color="auto"/>
              <w:bottom w:val="single" w:sz="4" w:space="0" w:color="auto"/>
              <w:right w:val="single" w:sz="4" w:space="0" w:color="auto"/>
            </w:tcBorders>
            <w:vAlign w:val="center"/>
          </w:tcPr>
          <w:p w14:paraId="237BBF43"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43F7D22"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0DF32938"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BB6C866" w14:textId="69494FA6"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077446" w:rsidRPr="00C8207B" w14:paraId="47AB5723" w14:textId="77777777" w:rsidTr="00FB25CE">
        <w:trPr>
          <w:trHeight w:val="1637"/>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A06AE4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28A02369"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C9F55CC" w14:textId="5221729B"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077446" w:rsidRPr="00C8207B" w14:paraId="5C9617B2" w14:textId="77777777" w:rsidTr="00FB25CE">
        <w:trPr>
          <w:trHeight w:val="1561"/>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33AC65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077446" w:rsidRPr="00C8207B" w:rsidRDefault="00077446" w:rsidP="00077446">
            <w:pPr>
              <w:spacing w:line="288" w:lineRule="auto"/>
              <w:rPr>
                <w:rFonts w:ascii="Arial" w:hAnsi="Arial" w:cs="Arial"/>
                <w:color w:val="000000" w:themeColor="text1"/>
                <w:sz w:val="19"/>
                <w:szCs w:val="19"/>
              </w:rPr>
            </w:pPr>
          </w:p>
        </w:tc>
        <w:tc>
          <w:tcPr>
            <w:tcW w:w="3493"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077446" w:rsidRPr="00C8207B" w:rsidRDefault="00077446" w:rsidP="00077446">
            <w:pPr>
              <w:spacing w:line="288" w:lineRule="auto"/>
              <w:rPr>
                <w:rFonts w:ascii="Arial" w:hAnsi="Arial" w:cs="Arial"/>
                <w:color w:val="000000" w:themeColor="text1"/>
                <w:sz w:val="19"/>
                <w:szCs w:val="19"/>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7C76041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B581121" w14:textId="0D13CF2C"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363A240D" w14:textId="6BDD5010"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55BD1">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55BD1">
        <w:rPr>
          <w:rFonts w:ascii="Arial" w:hAnsi="Arial" w:cs="Arial"/>
          <w:color w:val="000000" w:themeColor="text1"/>
          <w:sz w:val="19"/>
          <w:szCs w:val="19"/>
        </w:rPr>
        <w:t xml:space="preserve">: </w:t>
      </w:r>
      <w:r w:rsidR="00355BD1" w:rsidRPr="00C8207B">
        <w:rPr>
          <w:rFonts w:ascii="Arial" w:hAnsi="Arial" w:cs="Arial"/>
          <w:color w:val="000000" w:themeColor="text1"/>
          <w:sz w:val="19"/>
          <w:szCs w:val="19"/>
        </w:rPr>
        <w:t xml:space="preserve">7.2 </w:t>
      </w:r>
      <w:r w:rsidRPr="00C8207B">
        <w:rPr>
          <w:rFonts w:ascii="Arial" w:hAnsi="Arial" w:cs="Arial"/>
          <w:color w:val="000000" w:themeColor="text1"/>
          <w:sz w:val="19"/>
          <w:szCs w:val="19"/>
        </w:rPr>
        <w:t xml:space="preserve">Spôsob realizácie aktivít projektu, </w:t>
      </w:r>
      <w:r w:rsidR="00355BD1">
        <w:rPr>
          <w:rFonts w:ascii="Arial" w:hAnsi="Arial" w:cs="Arial"/>
          <w:color w:val="000000" w:themeColor="text1"/>
          <w:sz w:val="19"/>
          <w:szCs w:val="19"/>
        </w:rPr>
        <w:t xml:space="preserve">9. </w:t>
      </w:r>
      <w:r w:rsidRPr="00C8207B">
        <w:rPr>
          <w:rFonts w:ascii="Arial" w:hAnsi="Arial" w:cs="Arial"/>
          <w:color w:val="000000" w:themeColor="text1"/>
          <w:sz w:val="19"/>
          <w:szCs w:val="19"/>
        </w:rPr>
        <w:t>Harmonogram realizácie aktivít</w:t>
      </w:r>
      <w:r w:rsidRPr="003A004E">
        <w:rPr>
          <w:rFonts w:ascii="Arial" w:hAnsi="Arial" w:cs="Arial"/>
          <w:color w:val="000000" w:themeColor="text1"/>
          <w:sz w:val="19"/>
          <w:szCs w:val="19"/>
        </w:rPr>
        <w:t xml:space="preserve">, </w:t>
      </w:r>
      <w:r w:rsidR="00355BD1">
        <w:rPr>
          <w:rFonts w:ascii="Arial" w:hAnsi="Arial" w:cs="Arial"/>
          <w:color w:val="000000" w:themeColor="text1"/>
          <w:sz w:val="19"/>
          <w:szCs w:val="19"/>
        </w:rPr>
        <w:t>p</w:t>
      </w:r>
      <w:r w:rsidRPr="003A004E">
        <w:rPr>
          <w:rFonts w:ascii="Arial" w:hAnsi="Arial" w:cs="Arial"/>
          <w:color w:val="000000" w:themeColor="text1"/>
          <w:sz w:val="19"/>
          <w:szCs w:val="19"/>
        </w:rPr>
        <w:t>ríloha</w:t>
      </w:r>
      <w:r w:rsidR="00E419C6">
        <w:rPr>
          <w:rFonts w:ascii="Arial" w:hAnsi="Arial" w:cs="Arial"/>
          <w:color w:val="000000" w:themeColor="text1"/>
          <w:sz w:val="19"/>
          <w:szCs w:val="19"/>
        </w:rPr>
        <w:t xml:space="preserve"> </w:t>
      </w:r>
      <w:r w:rsidR="003A004E" w:rsidRPr="003A004E">
        <w:rPr>
          <w:rFonts w:ascii="Arial" w:hAnsi="Arial" w:cs="Arial"/>
          <w:color w:val="000000" w:themeColor="text1"/>
          <w:sz w:val="19"/>
          <w:szCs w:val="19"/>
        </w:rPr>
        <w:t>Právoplatné rozhodnutie príslušného</w:t>
      </w:r>
      <w:r w:rsidR="00C945C6">
        <w:rPr>
          <w:rFonts w:ascii="Arial" w:hAnsi="Arial" w:cs="Arial"/>
          <w:color w:val="000000" w:themeColor="text1"/>
          <w:sz w:val="19"/>
          <w:szCs w:val="19"/>
        </w:rPr>
        <w:t xml:space="preserve"> stavebného úradu alebo iné povolenie, p</w:t>
      </w:r>
      <w:r w:rsidR="003A004E" w:rsidRPr="003A004E">
        <w:rPr>
          <w:rFonts w:ascii="Arial" w:hAnsi="Arial" w:cs="Arial"/>
          <w:color w:val="000000" w:themeColor="text1"/>
          <w:sz w:val="19"/>
          <w:szCs w:val="19"/>
        </w:rPr>
        <w:t>ríloha Projektová dokumentácia</w:t>
      </w:r>
      <w:r w:rsidRPr="003A004E">
        <w:rPr>
          <w:rFonts w:ascii="Arial" w:hAnsi="Arial" w:cs="Arial"/>
          <w:color w:val="000000" w:themeColor="text1"/>
          <w:sz w:val="19"/>
          <w:szCs w:val="19"/>
        </w:rPr>
        <w:t>.</w:t>
      </w:r>
    </w:p>
    <w:p w14:paraId="6F85D29F" w14:textId="77777777" w:rsidR="006D5679" w:rsidRPr="00C8207B"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BEE1E09" w14:textId="76F65B4C"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D971D8">
        <w:rPr>
          <w:rFonts w:ascii="Arial" w:hAnsi="Arial" w:cs="Arial"/>
          <w:color w:val="000000" w:themeColor="text1"/>
          <w:sz w:val="19"/>
          <w:szCs w:val="19"/>
          <w:lang w:val="sk-SK"/>
        </w:rPr>
        <w:t>, resp. čiastkové práce na</w:t>
      </w:r>
      <w:r w:rsidRPr="00C8207B">
        <w:rPr>
          <w:rFonts w:ascii="Arial" w:hAnsi="Arial" w:cs="Arial"/>
          <w:color w:val="000000" w:themeColor="text1"/>
          <w:sz w:val="19"/>
          <w:szCs w:val="19"/>
          <w:lang w:val="sk-SK"/>
        </w:rPr>
        <w:t xml:space="preserve"> projekt</w:t>
      </w:r>
      <w:r w:rsidR="00D971D8">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46542E">
        <w:rPr>
          <w:rFonts w:ascii="Arial" w:hAnsi="Arial" w:cs="Arial"/>
          <w:color w:val="000000" w:themeColor="text1"/>
          <w:sz w:val="19"/>
          <w:szCs w:val="19"/>
          <w:lang w:val="sk-SK"/>
        </w:rPr>
        <w:t xml:space="preserve"> seba vecne a logicky nadväzujú,</w:t>
      </w:r>
    </w:p>
    <w:p w14:paraId="79033E45" w14:textId="24DD055A"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 v sprá</w:t>
      </w:r>
      <w:r w:rsidR="0046542E">
        <w:rPr>
          <w:rFonts w:ascii="Arial" w:hAnsi="Arial" w:cs="Arial"/>
          <w:color w:val="000000" w:themeColor="text1"/>
          <w:sz w:val="19"/>
          <w:szCs w:val="19"/>
          <w:lang w:val="sk-SK"/>
        </w:rPr>
        <w:t>vnej časovej nadväznosti,</w:t>
      </w:r>
    </w:p>
    <w:p w14:paraId="0C78D8C7" w14:textId="324C6B80"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46542E">
        <w:rPr>
          <w:rFonts w:ascii="Arial" w:hAnsi="Arial" w:cs="Arial"/>
          <w:color w:val="000000" w:themeColor="text1"/>
          <w:sz w:val="19"/>
          <w:szCs w:val="19"/>
          <w:lang w:val="sk-SK"/>
        </w:rPr>
        <w:t>vebno-technologických postupov),</w:t>
      </w:r>
    </w:p>
    <w:p w14:paraId="1320F993" w14:textId="64196DB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313477A" w14:textId="77777777"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23C3E5CA" w14:textId="28C18D2B"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372876C" w14:textId="2F889E74" w:rsidR="00FB25CE" w:rsidRDefault="00FB25CE" w:rsidP="00C945C6">
      <w:pPr>
        <w:spacing w:line="288" w:lineRule="auto"/>
        <w:jc w:val="both"/>
        <w:rPr>
          <w:rFonts w:ascii="Arial" w:hAnsi="Arial" w:cs="Arial"/>
          <w:color w:val="000000" w:themeColor="text1"/>
          <w:sz w:val="19"/>
          <w:szCs w:val="19"/>
        </w:rPr>
      </w:pPr>
    </w:p>
    <w:p w14:paraId="273387E8" w14:textId="0F5440BE" w:rsidR="005724F3" w:rsidRDefault="005724F3" w:rsidP="00C945C6">
      <w:pPr>
        <w:spacing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405"/>
        <w:gridCol w:w="4187"/>
        <w:gridCol w:w="1389"/>
        <w:gridCol w:w="1557"/>
        <w:gridCol w:w="4992"/>
      </w:tblGrid>
      <w:tr w:rsidR="004A7540" w:rsidRPr="00C8207B" w14:paraId="4FC69F1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1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99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28EFC810" w14:textId="77777777" w:rsidTr="00FB25CE">
        <w:trPr>
          <w:trHeight w:val="639"/>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2.3</w:t>
            </w:r>
          </w:p>
        </w:tc>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4187"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52B534D4"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1D3C5BCE" w14:textId="77777777" w:rsidR="00077446" w:rsidRPr="00C8207B" w:rsidRDefault="00077446" w:rsidP="00077446">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2F9AAEBA"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C2DD495" w14:textId="10725DE0"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w:t>
            </w:r>
          </w:p>
          <w:p w14:paraId="65414F1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4992" w:type="dxa"/>
            <w:tcBorders>
              <w:top w:val="single" w:sz="4" w:space="0" w:color="auto"/>
              <w:left w:val="single" w:sz="4" w:space="0" w:color="auto"/>
              <w:bottom w:val="single" w:sz="4" w:space="0" w:color="auto"/>
              <w:right w:val="single" w:sz="4" w:space="0" w:color="auto"/>
            </w:tcBorders>
            <w:vAlign w:val="center"/>
            <w:hideMark/>
          </w:tcPr>
          <w:p w14:paraId="1584F676" w14:textId="655598E8"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77446" w:rsidRPr="00C8207B" w14:paraId="05D1837D" w14:textId="77777777" w:rsidTr="00B42F23">
        <w:trPr>
          <w:trHeight w:val="113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077446" w:rsidRPr="00C8207B" w:rsidRDefault="00077446" w:rsidP="00077446">
            <w:pPr>
              <w:spacing w:line="288" w:lineRule="auto"/>
              <w:rPr>
                <w:rFonts w:ascii="Arial" w:hAnsi="Arial" w:cs="Arial"/>
                <w:color w:val="000000" w:themeColor="text1"/>
                <w:sz w:val="19"/>
                <w:szCs w:val="19"/>
              </w:rPr>
            </w:pPr>
          </w:p>
        </w:tc>
        <w:tc>
          <w:tcPr>
            <w:tcW w:w="4187"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077446" w:rsidRPr="00C8207B" w:rsidRDefault="00077446" w:rsidP="00077446">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7777777"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992" w:type="dxa"/>
            <w:tcBorders>
              <w:top w:val="single" w:sz="4" w:space="0" w:color="auto"/>
              <w:left w:val="single" w:sz="4" w:space="0" w:color="auto"/>
              <w:bottom w:val="single" w:sz="4" w:space="0" w:color="auto"/>
              <w:right w:val="single" w:sz="4" w:space="0" w:color="auto"/>
            </w:tcBorders>
            <w:vAlign w:val="center"/>
            <w:hideMark/>
          </w:tcPr>
          <w:p w14:paraId="0A9B607E" w14:textId="368611B4"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3BFFD49" w14:textId="5F73932F" w:rsidR="006D5679" w:rsidRPr="00C8207B"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355BD1">
        <w:rPr>
          <w:rFonts w:ascii="Arial" w:hAnsi="Arial" w:cs="Arial"/>
          <w:color w:val="000000" w:themeColor="text1"/>
          <w:sz w:val="19"/>
          <w:szCs w:val="19"/>
        </w:rPr>
        <w:t> </w:t>
      </w:r>
      <w:r w:rsidRPr="00C8207B">
        <w:rPr>
          <w:rFonts w:ascii="Arial" w:hAnsi="Arial" w:cs="Arial"/>
          <w:color w:val="000000" w:themeColor="text1"/>
          <w:sz w:val="19"/>
          <w:szCs w:val="19"/>
        </w:rPr>
        <w:t>časti</w:t>
      </w:r>
      <w:r w:rsidR="00355BD1">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 a 10.2. Prehľad merateľných ukazovateľov projektu.</w:t>
      </w:r>
    </w:p>
    <w:p w14:paraId="6764B35B" w14:textId="77777777" w:rsidR="006D5679" w:rsidRPr="00C8207B" w:rsidRDefault="006D5679" w:rsidP="00C945C6">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D41A219"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79F44C1B"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2C189C66"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734C0CF" w14:textId="77777777" w:rsidR="006D5679" w:rsidRPr="00C8207B" w:rsidRDefault="006D5679" w:rsidP="00C945C6">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5A42776" w14:textId="77777777" w:rsidR="00D971D8" w:rsidRPr="00D971D8" w:rsidRDefault="006D5679"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D971D8">
        <w:rPr>
          <w:rFonts w:ascii="Arial" w:hAnsi="Arial" w:cs="Arial"/>
          <w:color w:val="000000" w:themeColor="text1"/>
          <w:sz w:val="19"/>
          <w:szCs w:val="19"/>
        </w:rPr>
        <w:t xml:space="preserve"> </w:t>
      </w:r>
      <w:r w:rsidR="00D971D8" w:rsidRPr="00D971D8">
        <w:rPr>
          <w:rFonts w:ascii="Arial" w:hAnsi="Arial" w:cs="Arial"/>
          <w:color w:val="000000" w:themeColor="text1"/>
          <w:sz w:val="19"/>
          <w:szCs w:val="19"/>
        </w:rPr>
        <w:t>V prípade, že žiadateľ neuviedol všetky povinné merateľné ukazovatele, hodnotiteľ priradí bodovú hodnotu (0).</w:t>
      </w:r>
    </w:p>
    <w:p w14:paraId="44B190B0" w14:textId="0D9B3DD8" w:rsidR="007C13C3" w:rsidRDefault="006D5679" w:rsidP="00C945C6">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FAFFB17" w14:textId="77777777" w:rsidR="00B14C45" w:rsidRDefault="00B14C45" w:rsidP="00C945C6">
      <w:pPr>
        <w:spacing w:line="288" w:lineRule="auto"/>
        <w:jc w:val="both"/>
        <w:rPr>
          <w:rFonts w:ascii="Arial" w:hAnsi="Arial" w:cs="Arial"/>
          <w:color w:val="000000" w:themeColor="text1"/>
          <w:sz w:val="19"/>
          <w:szCs w:val="19"/>
        </w:rPr>
      </w:pPr>
    </w:p>
    <w:p w14:paraId="4D40A6BA" w14:textId="77777777" w:rsidR="00B14C45" w:rsidRDefault="00B14C45" w:rsidP="00C945C6">
      <w:pPr>
        <w:spacing w:line="288" w:lineRule="auto"/>
        <w:jc w:val="both"/>
        <w:rPr>
          <w:rFonts w:ascii="Arial" w:hAnsi="Arial" w:cs="Arial"/>
          <w:color w:val="000000" w:themeColor="text1"/>
          <w:sz w:val="19"/>
          <w:szCs w:val="19"/>
        </w:rPr>
      </w:pPr>
    </w:p>
    <w:p w14:paraId="444913B3" w14:textId="77777777" w:rsidR="00B14C45" w:rsidRDefault="00B14C45" w:rsidP="00C945C6">
      <w:pPr>
        <w:spacing w:line="288" w:lineRule="auto"/>
        <w:jc w:val="both"/>
        <w:rPr>
          <w:rFonts w:ascii="Arial" w:hAnsi="Arial" w:cs="Arial"/>
          <w:color w:val="000000" w:themeColor="text1"/>
          <w:sz w:val="19"/>
          <w:szCs w:val="19"/>
        </w:rPr>
      </w:pPr>
    </w:p>
    <w:p w14:paraId="4285839B" w14:textId="77777777" w:rsidR="00B14C45" w:rsidRDefault="00B14C45" w:rsidP="00C945C6">
      <w:pPr>
        <w:spacing w:line="288" w:lineRule="auto"/>
        <w:jc w:val="both"/>
        <w:rPr>
          <w:rFonts w:ascii="Arial" w:hAnsi="Arial" w:cs="Arial"/>
          <w:color w:val="000000" w:themeColor="text1"/>
          <w:sz w:val="19"/>
          <w:szCs w:val="19"/>
        </w:rPr>
      </w:pPr>
    </w:p>
    <w:p w14:paraId="1716B963" w14:textId="77777777" w:rsidR="00B14C45" w:rsidRPr="00C8207B" w:rsidRDefault="00B14C45" w:rsidP="00C945C6">
      <w:pPr>
        <w:spacing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382"/>
        <w:gridCol w:w="4212"/>
        <w:gridCol w:w="1391"/>
        <w:gridCol w:w="1558"/>
        <w:gridCol w:w="4847"/>
      </w:tblGrid>
      <w:tr w:rsidR="004A7540" w:rsidRPr="00C8207B" w14:paraId="630F802A" w14:textId="77777777" w:rsidTr="00FB25CE">
        <w:trPr>
          <w:trHeight w:val="397"/>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2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77446" w:rsidRPr="00C8207B" w14:paraId="7274CC01" w14:textId="77777777" w:rsidTr="00FB25CE">
        <w:trPr>
          <w:trHeight w:val="601"/>
        </w:trPr>
        <w:tc>
          <w:tcPr>
            <w:tcW w:w="602" w:type="dxa"/>
            <w:vMerge w:val="restart"/>
            <w:tcBorders>
              <w:top w:val="single" w:sz="4" w:space="0" w:color="auto"/>
              <w:left w:val="single" w:sz="4" w:space="0" w:color="auto"/>
              <w:right w:val="single" w:sz="4" w:space="0" w:color="auto"/>
            </w:tcBorders>
            <w:vAlign w:val="center"/>
            <w:hideMark/>
          </w:tcPr>
          <w:p w14:paraId="227963F8" w14:textId="490BD1F3"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2.4</w:t>
            </w:r>
          </w:p>
        </w:tc>
        <w:tc>
          <w:tcPr>
            <w:tcW w:w="2382" w:type="dxa"/>
            <w:vMerge w:val="restart"/>
            <w:tcBorders>
              <w:top w:val="single" w:sz="4" w:space="0" w:color="auto"/>
              <w:left w:val="single" w:sz="4" w:space="0" w:color="auto"/>
              <w:right w:val="single" w:sz="4" w:space="0" w:color="auto"/>
            </w:tcBorders>
            <w:vAlign w:val="center"/>
            <w:hideMark/>
          </w:tcPr>
          <w:p w14:paraId="25FCDCF7" w14:textId="77777777" w:rsidR="00077446" w:rsidRPr="00C8207B" w:rsidRDefault="00077446" w:rsidP="00077446">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navýšeniu kapacít materskej školy</w:t>
            </w:r>
          </w:p>
        </w:tc>
        <w:tc>
          <w:tcPr>
            <w:tcW w:w="4212" w:type="dxa"/>
            <w:vMerge w:val="restart"/>
            <w:tcBorders>
              <w:top w:val="single" w:sz="4" w:space="0" w:color="auto"/>
              <w:left w:val="single" w:sz="4" w:space="0" w:color="auto"/>
              <w:right w:val="single" w:sz="4" w:space="0" w:color="auto"/>
            </w:tcBorders>
            <w:vAlign w:val="center"/>
            <w:hideMark/>
          </w:tcPr>
          <w:p w14:paraId="70B5A839" w14:textId="77777777" w:rsidR="00077446" w:rsidRPr="00C8207B" w:rsidRDefault="00077446" w:rsidP="00FB25CE">
            <w:pPr>
              <w:spacing w:line="288" w:lineRule="auto"/>
              <w:jc w:val="both"/>
              <w:rPr>
                <w:rFonts w:ascii="Arial" w:hAnsi="Arial" w:cs="Arial"/>
                <w:i/>
                <w:color w:val="000000" w:themeColor="text1"/>
                <w:sz w:val="19"/>
                <w:szCs w:val="19"/>
              </w:rPr>
            </w:pPr>
            <w:r w:rsidRPr="00C8207B">
              <w:rPr>
                <w:rFonts w:ascii="Arial" w:hAnsi="Arial" w:cs="Arial"/>
                <w:color w:val="000000" w:themeColor="text1"/>
                <w:sz w:val="19"/>
                <w:szCs w:val="19"/>
              </w:rPr>
              <w:t>Kritérium hodnotí príspevok projektu k navýšeniu kapacít materskej školy na základe spracovanej analýzy potrieb navýšenia kapacít materskej školy.</w:t>
            </w:r>
          </w:p>
        </w:tc>
        <w:tc>
          <w:tcPr>
            <w:tcW w:w="1391" w:type="dxa"/>
            <w:vMerge w:val="restart"/>
            <w:tcBorders>
              <w:top w:val="single" w:sz="4" w:space="0" w:color="auto"/>
              <w:left w:val="single" w:sz="4" w:space="0" w:color="auto"/>
              <w:right w:val="single" w:sz="4" w:space="0" w:color="auto"/>
            </w:tcBorders>
            <w:vAlign w:val="center"/>
          </w:tcPr>
          <w:p w14:paraId="04039144" w14:textId="77777777" w:rsidR="00077446" w:rsidRPr="00C8207B" w:rsidRDefault="00077446" w:rsidP="00077446">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17E8893D"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4EE5B117" w14:textId="2524E9DD"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8</w:t>
            </w:r>
          </w:p>
        </w:tc>
        <w:tc>
          <w:tcPr>
            <w:tcW w:w="4847" w:type="dxa"/>
            <w:tcBorders>
              <w:top w:val="single" w:sz="4" w:space="0" w:color="auto"/>
              <w:left w:val="single" w:sz="4" w:space="0" w:color="auto"/>
              <w:bottom w:val="single" w:sz="4" w:space="0" w:color="auto"/>
              <w:right w:val="single" w:sz="4" w:space="0" w:color="auto"/>
            </w:tcBorders>
            <w:vAlign w:val="center"/>
            <w:hideMark/>
          </w:tcPr>
          <w:p w14:paraId="5CC7A794" w14:textId="51E6E9D2"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Projekt rozširuje kapacitu MŠ o viac než 1 novú triedu. </w:t>
            </w:r>
          </w:p>
        </w:tc>
      </w:tr>
      <w:tr w:rsidR="00077446" w:rsidRPr="00C8207B" w14:paraId="0F48E8F6" w14:textId="77777777" w:rsidTr="00FB25CE">
        <w:trPr>
          <w:trHeight w:val="485"/>
        </w:trPr>
        <w:tc>
          <w:tcPr>
            <w:tcW w:w="602" w:type="dxa"/>
            <w:vMerge/>
            <w:tcBorders>
              <w:left w:val="single" w:sz="4" w:space="0" w:color="auto"/>
              <w:right w:val="single" w:sz="4" w:space="0" w:color="auto"/>
            </w:tcBorders>
            <w:vAlign w:val="center"/>
            <w:hideMark/>
          </w:tcPr>
          <w:p w14:paraId="05C32A25"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right w:val="single" w:sz="4" w:space="0" w:color="auto"/>
            </w:tcBorders>
            <w:vAlign w:val="center"/>
            <w:hideMark/>
          </w:tcPr>
          <w:p w14:paraId="2B347096"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right w:val="single" w:sz="4" w:space="0" w:color="auto"/>
            </w:tcBorders>
            <w:vAlign w:val="center"/>
            <w:hideMark/>
          </w:tcPr>
          <w:p w14:paraId="15CFE53D"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right w:val="single" w:sz="4" w:space="0" w:color="auto"/>
            </w:tcBorders>
            <w:vAlign w:val="center"/>
            <w:hideMark/>
          </w:tcPr>
          <w:p w14:paraId="639A1838"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29A00BFD" w14:textId="0F20BFB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w:t>
            </w:r>
          </w:p>
        </w:tc>
        <w:tc>
          <w:tcPr>
            <w:tcW w:w="4847" w:type="dxa"/>
            <w:tcBorders>
              <w:top w:val="single" w:sz="4" w:space="0" w:color="auto"/>
              <w:left w:val="single" w:sz="4" w:space="0" w:color="auto"/>
              <w:bottom w:val="single" w:sz="4" w:space="0" w:color="auto"/>
              <w:right w:val="single" w:sz="4" w:space="0" w:color="auto"/>
            </w:tcBorders>
            <w:vAlign w:val="center"/>
            <w:hideMark/>
          </w:tcPr>
          <w:p w14:paraId="7BF8B51C" w14:textId="2D9DFF2E" w:rsidR="00077446" w:rsidRPr="00C8207B" w:rsidRDefault="00077446"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Projekt rozširuje kapacitu MŠ o 1 novú triedu.</w:t>
            </w:r>
          </w:p>
        </w:tc>
      </w:tr>
      <w:tr w:rsidR="00077446" w:rsidRPr="00C8207B" w14:paraId="742DE57B" w14:textId="77777777" w:rsidTr="00FB25CE">
        <w:trPr>
          <w:trHeight w:val="467"/>
        </w:trPr>
        <w:tc>
          <w:tcPr>
            <w:tcW w:w="602" w:type="dxa"/>
            <w:vMerge/>
            <w:tcBorders>
              <w:left w:val="single" w:sz="4" w:space="0" w:color="auto"/>
              <w:bottom w:val="single" w:sz="4" w:space="0" w:color="auto"/>
              <w:right w:val="single" w:sz="4" w:space="0" w:color="auto"/>
            </w:tcBorders>
            <w:vAlign w:val="center"/>
          </w:tcPr>
          <w:p w14:paraId="2CC9FF64" w14:textId="77777777" w:rsidR="00077446" w:rsidRPr="00C8207B" w:rsidRDefault="00077446" w:rsidP="00077446">
            <w:pPr>
              <w:spacing w:line="288" w:lineRule="auto"/>
              <w:jc w:val="center"/>
              <w:rPr>
                <w:rFonts w:ascii="Arial" w:hAnsi="Arial" w:cs="Arial"/>
                <w:color w:val="000000" w:themeColor="text1"/>
                <w:sz w:val="19"/>
                <w:szCs w:val="19"/>
              </w:rPr>
            </w:pPr>
          </w:p>
        </w:tc>
        <w:tc>
          <w:tcPr>
            <w:tcW w:w="2382" w:type="dxa"/>
            <w:vMerge/>
            <w:tcBorders>
              <w:left w:val="single" w:sz="4" w:space="0" w:color="auto"/>
              <w:bottom w:val="single" w:sz="4" w:space="0" w:color="auto"/>
              <w:right w:val="single" w:sz="4" w:space="0" w:color="auto"/>
            </w:tcBorders>
            <w:vAlign w:val="center"/>
          </w:tcPr>
          <w:p w14:paraId="5C575965" w14:textId="77777777" w:rsidR="00077446" w:rsidRPr="00C8207B" w:rsidRDefault="00077446" w:rsidP="00077446">
            <w:pPr>
              <w:spacing w:line="288" w:lineRule="auto"/>
              <w:rPr>
                <w:rFonts w:ascii="Arial" w:hAnsi="Arial" w:cs="Arial"/>
                <w:color w:val="000000" w:themeColor="text1"/>
                <w:sz w:val="19"/>
                <w:szCs w:val="19"/>
              </w:rPr>
            </w:pPr>
          </w:p>
        </w:tc>
        <w:tc>
          <w:tcPr>
            <w:tcW w:w="4212" w:type="dxa"/>
            <w:vMerge/>
            <w:tcBorders>
              <w:left w:val="single" w:sz="4" w:space="0" w:color="auto"/>
              <w:bottom w:val="single" w:sz="4" w:space="0" w:color="auto"/>
              <w:right w:val="single" w:sz="4" w:space="0" w:color="auto"/>
            </w:tcBorders>
            <w:vAlign w:val="center"/>
          </w:tcPr>
          <w:p w14:paraId="1E0D6F21" w14:textId="77777777" w:rsidR="00077446" w:rsidRPr="00C8207B" w:rsidRDefault="00077446" w:rsidP="00077446">
            <w:pPr>
              <w:spacing w:line="288" w:lineRule="auto"/>
              <w:rPr>
                <w:rFonts w:ascii="Arial" w:hAnsi="Arial" w:cs="Arial"/>
                <w:i/>
                <w:color w:val="000000" w:themeColor="text1"/>
                <w:sz w:val="19"/>
                <w:szCs w:val="19"/>
              </w:rPr>
            </w:pPr>
          </w:p>
        </w:tc>
        <w:tc>
          <w:tcPr>
            <w:tcW w:w="1391" w:type="dxa"/>
            <w:vMerge/>
            <w:tcBorders>
              <w:left w:val="single" w:sz="4" w:space="0" w:color="auto"/>
              <w:bottom w:val="single" w:sz="4" w:space="0" w:color="auto"/>
              <w:right w:val="single" w:sz="4" w:space="0" w:color="auto"/>
            </w:tcBorders>
            <w:vAlign w:val="center"/>
          </w:tcPr>
          <w:p w14:paraId="046D0D00" w14:textId="77777777" w:rsidR="00077446" w:rsidRPr="00C8207B" w:rsidRDefault="00077446" w:rsidP="00077446">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tcPr>
          <w:p w14:paraId="66985B77" w14:textId="3626D35E" w:rsidR="00077446" w:rsidRPr="00C8207B" w:rsidRDefault="00077446" w:rsidP="00077446">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847" w:type="dxa"/>
            <w:tcBorders>
              <w:top w:val="single" w:sz="4" w:space="0" w:color="auto"/>
              <w:left w:val="single" w:sz="4" w:space="0" w:color="auto"/>
              <w:bottom w:val="single" w:sz="4" w:space="0" w:color="auto"/>
              <w:right w:val="single" w:sz="4" w:space="0" w:color="auto"/>
            </w:tcBorders>
            <w:vAlign w:val="center"/>
          </w:tcPr>
          <w:p w14:paraId="7DF9D358" w14:textId="13799670" w:rsidR="00077446" w:rsidRPr="00C8207B" w:rsidRDefault="00077446"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Projekt nerozširuje kapacitu MŠ o novú triedu.</w:t>
            </w:r>
          </w:p>
        </w:tc>
      </w:tr>
    </w:tbl>
    <w:p w14:paraId="6BDD9146" w14:textId="261B3F45" w:rsidR="0037098A" w:rsidRPr="00C8207B" w:rsidRDefault="0037098A" w:rsidP="00C945C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10.1 Aktivity projektu a očakávané merateľné ukazovatele, 10.2. Prehľad merateľných ukazovateľov projektu</w:t>
      </w:r>
      <w:r w:rsidR="00D602F5" w:rsidRPr="00C8207B">
        <w:rPr>
          <w:rFonts w:ascii="Arial" w:hAnsi="Arial" w:cs="Arial"/>
          <w:color w:val="000000" w:themeColor="text1"/>
          <w:sz w:val="19"/>
          <w:szCs w:val="19"/>
          <w:lang w:val="sk-SK"/>
        </w:rPr>
        <w:t>, príloha Opis projektu</w:t>
      </w:r>
      <w:r w:rsidR="009B2273" w:rsidRPr="00C8207B">
        <w:rPr>
          <w:rFonts w:ascii="Arial" w:hAnsi="Arial" w:cs="Arial"/>
          <w:color w:val="000000" w:themeColor="text1"/>
          <w:sz w:val="19"/>
          <w:szCs w:val="19"/>
          <w:lang w:val="sk-SK"/>
        </w:rPr>
        <w:t>.</w:t>
      </w:r>
    </w:p>
    <w:p w14:paraId="2E1B107C" w14:textId="221436BE" w:rsidR="00C80ABF" w:rsidRPr="00C8207B" w:rsidRDefault="0037098A" w:rsidP="00C945C6">
      <w:pPr>
        <w:pStyle w:val="Predvolen"/>
        <w:spacing w:before="120" w:after="120" w:line="288" w:lineRule="auto"/>
        <w:ind w:right="-2"/>
        <w:jc w:val="both"/>
        <w:rPr>
          <w:rFonts w:ascii="Arial" w:hAnsi="Arial" w:cs="Arial"/>
          <w:b/>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C80ABF" w:rsidRPr="00C8207B">
        <w:rPr>
          <w:rFonts w:ascii="Arial" w:hAnsi="Arial" w:cs="Arial"/>
          <w:color w:val="000000" w:themeColor="text1"/>
          <w:sz w:val="19"/>
          <w:szCs w:val="19"/>
          <w:lang w:val="sk-SK"/>
        </w:rPr>
        <w:t>rozsah rozširovania kapacít materskej školy</w:t>
      </w:r>
      <w:r w:rsidR="00AE7138">
        <w:rPr>
          <w:rFonts w:ascii="Arial" w:hAnsi="Arial" w:cs="Arial"/>
          <w:color w:val="000000" w:themeColor="text1"/>
          <w:sz w:val="19"/>
          <w:szCs w:val="19"/>
          <w:lang w:val="sk-SK"/>
        </w:rPr>
        <w:t>,</w:t>
      </w:r>
      <w:r w:rsidR="00C80ABF" w:rsidRPr="00C8207B">
        <w:rPr>
          <w:rFonts w:ascii="Arial" w:hAnsi="Arial" w:cs="Arial"/>
          <w:color w:val="000000" w:themeColor="text1"/>
          <w:sz w:val="19"/>
          <w:szCs w:val="19"/>
          <w:lang w:val="sk-SK"/>
        </w:rPr>
        <w:t xml:space="preserve"> pričom za vytvorenie novej triedy sa považuje vytvorenie nových priestor</w:t>
      </w:r>
      <w:r w:rsidR="00883CEB" w:rsidRPr="00C8207B">
        <w:rPr>
          <w:rFonts w:ascii="Arial" w:hAnsi="Arial" w:cs="Arial"/>
          <w:color w:val="000000" w:themeColor="text1"/>
          <w:sz w:val="19"/>
          <w:szCs w:val="19"/>
          <w:lang w:val="sk-SK"/>
        </w:rPr>
        <w:t>ov (priestory herne, spálne, šatne, sociálnych zariadení</w:t>
      </w:r>
      <w:r w:rsidR="006B6A91" w:rsidRPr="00C8207B">
        <w:rPr>
          <w:rFonts w:ascii="Arial" w:hAnsi="Arial" w:cs="Arial"/>
          <w:color w:val="000000" w:themeColor="text1"/>
          <w:sz w:val="19"/>
          <w:szCs w:val="19"/>
          <w:lang w:val="sk-SK"/>
        </w:rPr>
        <w:t xml:space="preserve">) </w:t>
      </w:r>
      <w:r w:rsidR="00C80ABF" w:rsidRPr="00C8207B">
        <w:rPr>
          <w:rFonts w:ascii="Arial" w:hAnsi="Arial" w:cs="Arial"/>
          <w:color w:val="000000" w:themeColor="text1"/>
          <w:sz w:val="19"/>
          <w:szCs w:val="19"/>
          <w:lang w:val="sk-SK"/>
        </w:rPr>
        <w:t>pre maximálne 20</w:t>
      </w:r>
      <w:r w:rsidR="0083092E" w:rsidRPr="00C8207B">
        <w:rPr>
          <w:rFonts w:ascii="Arial" w:hAnsi="Arial" w:cs="Arial"/>
          <w:color w:val="000000" w:themeColor="text1"/>
          <w:sz w:val="19"/>
          <w:szCs w:val="19"/>
          <w:lang w:val="sk-SK"/>
        </w:rPr>
        <w:t>-22</w:t>
      </w:r>
      <w:r w:rsidR="00C80ABF" w:rsidRPr="00C8207B">
        <w:rPr>
          <w:rFonts w:ascii="Arial" w:hAnsi="Arial" w:cs="Arial"/>
          <w:color w:val="000000" w:themeColor="text1"/>
          <w:sz w:val="19"/>
          <w:szCs w:val="19"/>
          <w:lang w:val="sk-SK"/>
        </w:rPr>
        <w:t xml:space="preserve"> detí</w:t>
      </w:r>
      <w:r w:rsidR="0083092E" w:rsidRPr="00C8207B">
        <w:rPr>
          <w:rFonts w:ascii="Arial" w:hAnsi="Arial" w:cs="Arial"/>
          <w:color w:val="000000" w:themeColor="text1"/>
          <w:sz w:val="19"/>
          <w:szCs w:val="19"/>
          <w:lang w:val="sk-SK"/>
        </w:rPr>
        <w:t xml:space="preserve"> (podľa vekovej štruktúry), resp. v rámci ďalších limitov určených v zmysle zákona 245/2008 Z.z. (</w:t>
      </w:r>
      <w:r w:rsidR="00883CEB" w:rsidRPr="00C8207B">
        <w:rPr>
          <w:rFonts w:ascii="Arial" w:hAnsi="Arial" w:cs="Arial"/>
          <w:color w:val="000000" w:themeColor="text1"/>
          <w:sz w:val="19"/>
          <w:szCs w:val="19"/>
          <w:lang w:val="sk-SK"/>
        </w:rPr>
        <w:t>špecifické podmienky pre vzdelávanie detí so zdravotným znevýhodnením a pod.)</w:t>
      </w:r>
      <w:r w:rsidR="00067D25" w:rsidRPr="00C8207B">
        <w:rPr>
          <w:rFonts w:ascii="Arial" w:hAnsi="Arial" w:cs="Arial"/>
          <w:color w:val="000000" w:themeColor="text1"/>
          <w:sz w:val="19"/>
          <w:szCs w:val="19"/>
          <w:lang w:val="sk-SK"/>
        </w:rPr>
        <w:t>. Vytvorenie novej triedy pre menej ako 10 detí je možné akceptovať iba v odôvodnených prípadoch (napr. dostupnosť pre deti so zdravotným znevýhodnením</w:t>
      </w:r>
      <w:r w:rsidR="006A2171" w:rsidRPr="00C8207B">
        <w:rPr>
          <w:rFonts w:ascii="Arial" w:hAnsi="Arial" w:cs="Arial"/>
          <w:color w:val="000000" w:themeColor="text1"/>
          <w:sz w:val="19"/>
          <w:szCs w:val="19"/>
          <w:lang w:val="sk-SK"/>
        </w:rPr>
        <w:t>)</w:t>
      </w:r>
      <w:r w:rsidR="00067D25" w:rsidRPr="00C8207B">
        <w:rPr>
          <w:rFonts w:ascii="Arial" w:hAnsi="Arial" w:cs="Arial"/>
          <w:color w:val="000000" w:themeColor="text1"/>
          <w:sz w:val="19"/>
          <w:szCs w:val="19"/>
          <w:lang w:val="sk-SK"/>
        </w:rPr>
        <w:t>.</w:t>
      </w:r>
    </w:p>
    <w:p w14:paraId="053C4F96" w14:textId="456E9F76" w:rsidR="0037098A" w:rsidRPr="00C8207B" w:rsidRDefault="0037098A" w:rsidP="00C945C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w:t>
      </w:r>
      <w:r w:rsidR="00883CEB" w:rsidRPr="00C8207B">
        <w:rPr>
          <w:rFonts w:ascii="Arial" w:hAnsi="Arial" w:cs="Arial"/>
          <w:color w:val="000000" w:themeColor="text1"/>
          <w:sz w:val="19"/>
          <w:szCs w:val="19"/>
          <w:lang w:val="sk-SK"/>
        </w:rPr>
        <w:t>radí príslušnú bodovú hodnotu (8</w:t>
      </w:r>
      <w:r w:rsidRPr="00C8207B">
        <w:rPr>
          <w:rFonts w:ascii="Arial" w:hAnsi="Arial" w:cs="Arial"/>
          <w:color w:val="000000" w:themeColor="text1"/>
          <w:sz w:val="19"/>
          <w:szCs w:val="19"/>
          <w:lang w:val="sk-SK"/>
        </w:rPr>
        <w:t>,</w:t>
      </w:r>
      <w:r w:rsidR="00883CEB" w:rsidRPr="00C8207B">
        <w:rPr>
          <w:rFonts w:ascii="Arial" w:hAnsi="Arial" w:cs="Arial"/>
          <w:color w:val="000000" w:themeColor="text1"/>
          <w:sz w:val="19"/>
          <w:szCs w:val="19"/>
          <w:lang w:val="sk-SK"/>
        </w:rPr>
        <w:t>4</w:t>
      </w:r>
      <w:r w:rsidRPr="00C8207B">
        <w:rPr>
          <w:rFonts w:ascii="Arial" w:hAnsi="Arial" w:cs="Arial"/>
          <w:color w:val="000000" w:themeColor="text1"/>
          <w:sz w:val="19"/>
          <w:szCs w:val="19"/>
          <w:lang w:val="sk-SK"/>
        </w:rPr>
        <w:t xml:space="preserve">,0) v zmysle popisu aplikácie hodnotiaceho kritéria. </w:t>
      </w:r>
    </w:p>
    <w:p w14:paraId="33653A1E" w14:textId="17A048A9" w:rsidR="0033785C" w:rsidRDefault="0037098A" w:rsidP="00C945C6">
      <w:pPr>
        <w:spacing w:before="120" w:after="120" w:line="288" w:lineRule="auto"/>
        <w:jc w:val="both"/>
        <w:rPr>
          <w:rFonts w:ascii="Arial" w:eastAsia="Arial Unicode MS" w:hAnsi="Arial" w:cs="Arial"/>
          <w:color w:val="000000" w:themeColor="text1"/>
          <w:sz w:val="19"/>
          <w:szCs w:val="19"/>
        </w:rPr>
      </w:pPr>
      <w:r w:rsidRPr="00C8207B">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DD2C9E7"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7A9892EF"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4A49C9DE"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0BD22AFC"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18C7B727"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40CA1016"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22D7E952"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501EB3A6"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44DEBE5F"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303A1EE6" w14:textId="77777777" w:rsidR="00B14C45" w:rsidRDefault="00B14C45" w:rsidP="00C945C6">
      <w:pPr>
        <w:spacing w:before="120" w:after="120" w:line="288" w:lineRule="auto"/>
        <w:jc w:val="both"/>
        <w:rPr>
          <w:rFonts w:ascii="Arial" w:eastAsia="Arial Unicode MS" w:hAnsi="Arial" w:cs="Arial"/>
          <w:color w:val="000000" w:themeColor="text1"/>
          <w:sz w:val="19"/>
          <w:szCs w:val="19"/>
        </w:rPr>
      </w:pPr>
    </w:p>
    <w:p w14:paraId="40C035F8" w14:textId="77777777" w:rsidR="00B14C45" w:rsidRPr="00C8207B" w:rsidRDefault="00B14C45" w:rsidP="00C945C6">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2"/>
        <w:gridCol w:w="2400"/>
        <w:gridCol w:w="4633"/>
        <w:gridCol w:w="1390"/>
        <w:gridCol w:w="1558"/>
        <w:gridCol w:w="4543"/>
      </w:tblGrid>
      <w:tr w:rsidR="004A7540" w:rsidRPr="00C8207B" w14:paraId="362690AB" w14:textId="77777777" w:rsidTr="00050C4F">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D50B9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2A79FE"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96F2D3"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EE4233"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56E6530"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2CA0E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1DFA2F5" w14:textId="77777777" w:rsidTr="00050C4F">
        <w:trPr>
          <w:trHeight w:val="115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1739053A" w14:textId="3D071B5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2.5</w:t>
            </w:r>
          </w:p>
        </w:tc>
        <w:tc>
          <w:tcPr>
            <w:tcW w:w="2457"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018A43A3" w14:textId="6C782799"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 xml:space="preserve">Príspevok projektu k  zlepšeniu infraštruktúry predprimárneho vzdelávania </w:t>
            </w:r>
          </w:p>
        </w:tc>
        <w:tc>
          <w:tcPr>
            <w:tcW w:w="4842"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6ED49B81"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k zlepšeniu infraštruktúry predprimárneho vzdelávania nasledovnými aktivitami:</w:t>
            </w:r>
          </w:p>
          <w:p w14:paraId="6D5EA304"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2A0B3BB" w14:textId="77777777" w:rsidR="00C40764" w:rsidRPr="00C8207B" w:rsidRDefault="00C40764" w:rsidP="00FB25CE">
            <w:pPr>
              <w:numPr>
                <w:ilvl w:val="0"/>
                <w:numId w:val="1"/>
              </w:numPr>
              <w:spacing w:line="288" w:lineRule="auto"/>
              <w:ind w:left="404"/>
              <w:contextualSpacing/>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stavebno-technické úpravy areálu materskej školy vrátane detských ihrísk, športových zariadení pre deti – uzavretých aj otvorených s možnosťou celoročnej prevádzky, záhrad vrátane prvkov inkluzívneho vzdelávania; </w:t>
            </w:r>
          </w:p>
          <w:p w14:paraId="051A8876" w14:textId="4A1C00B3" w:rsidR="00C40764" w:rsidRPr="00C8207B" w:rsidRDefault="00C40764" w:rsidP="00FB25CE">
            <w:pPr>
              <w:numPr>
                <w:ilvl w:val="0"/>
                <w:numId w:val="1"/>
              </w:numPr>
              <w:spacing w:line="288" w:lineRule="auto"/>
              <w:ind w:left="404"/>
              <w:contextualSpacing/>
              <w:jc w:val="both"/>
              <w:rPr>
                <w:rFonts w:ascii="Arial" w:eastAsia="Times New Roman" w:hAnsi="Arial" w:cs="Arial"/>
                <w:strike/>
                <w:color w:val="000000" w:themeColor="text1"/>
                <w:sz w:val="19"/>
                <w:szCs w:val="19"/>
                <w:lang w:bidi="en-US"/>
              </w:rPr>
            </w:pPr>
            <w:r w:rsidRPr="00C8207B">
              <w:rPr>
                <w:rFonts w:ascii="Arial" w:eastAsia="Times New Roman" w:hAnsi="Arial" w:cs="Arial"/>
                <w:color w:val="000000" w:themeColor="text1"/>
                <w:sz w:val="19"/>
                <w:szCs w:val="19"/>
                <w:lang w:bidi="en-US"/>
              </w:rPr>
              <w:t>obstaranie materiálno-technického vybavenia materských škôl.</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65F1C1F3" w14:textId="77777777" w:rsidR="00C40764" w:rsidRPr="00C8207B" w:rsidRDefault="00C40764" w:rsidP="00FB25CE">
            <w:pPr>
              <w:spacing w:line="288" w:lineRule="auto"/>
              <w:contextualSpacing/>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6AA722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3E91036" w14:textId="0863EA33"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733" w:type="dxa"/>
            <w:tcBorders>
              <w:top w:val="single" w:sz="4" w:space="0" w:color="auto"/>
              <w:left w:val="single" w:sz="4" w:space="0" w:color="auto"/>
              <w:bottom w:val="single" w:sz="4" w:space="0" w:color="auto"/>
              <w:right w:val="single" w:sz="4" w:space="0" w:color="auto"/>
            </w:tcBorders>
            <w:vAlign w:val="center"/>
          </w:tcPr>
          <w:p w14:paraId="73C5AF36" w14:textId="33794FA2"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eastAsia="Times New Roman" w:hAnsi="Arial" w:cs="Arial"/>
                <w:color w:val="000000" w:themeColor="text1"/>
                <w:sz w:val="19"/>
                <w:szCs w:val="19"/>
                <w:lang w:bidi="en-US"/>
              </w:rPr>
              <w:t>Projekt prispieva k 3 oblastiam.</w:t>
            </w:r>
          </w:p>
        </w:tc>
      </w:tr>
      <w:tr w:rsidR="00C40764" w:rsidRPr="00C8207B" w14:paraId="301DDAAB" w14:textId="77777777" w:rsidTr="00050C4F">
        <w:trPr>
          <w:trHeight w:val="952"/>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7B7B39B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000000" w:themeColor="text1"/>
              <w:right w:val="single" w:sz="4" w:space="0" w:color="auto"/>
            </w:tcBorders>
            <w:vAlign w:val="center"/>
            <w:hideMark/>
          </w:tcPr>
          <w:p w14:paraId="416106FB" w14:textId="77777777" w:rsidR="00C40764" w:rsidRPr="00C8207B" w:rsidRDefault="00C40764" w:rsidP="00FB25CE">
            <w:pPr>
              <w:spacing w:line="288" w:lineRule="auto"/>
              <w:contextualSpacing/>
              <w:rPr>
                <w:rFonts w:ascii="Arial" w:hAnsi="Arial" w:cs="Arial"/>
                <w:color w:val="000000" w:themeColor="text1"/>
                <w:sz w:val="19"/>
                <w:szCs w:val="19"/>
              </w:rPr>
            </w:pPr>
          </w:p>
        </w:tc>
        <w:tc>
          <w:tcPr>
            <w:tcW w:w="4842" w:type="dxa"/>
            <w:vMerge/>
            <w:tcBorders>
              <w:top w:val="single" w:sz="4" w:space="0" w:color="auto"/>
              <w:left w:val="single" w:sz="4" w:space="0" w:color="auto"/>
              <w:bottom w:val="single" w:sz="4" w:space="0" w:color="000000" w:themeColor="text1"/>
              <w:right w:val="single" w:sz="4" w:space="0" w:color="auto"/>
            </w:tcBorders>
            <w:vAlign w:val="center"/>
            <w:hideMark/>
          </w:tcPr>
          <w:p w14:paraId="4255A745" w14:textId="77777777" w:rsidR="00C40764" w:rsidRPr="00C8207B" w:rsidRDefault="00C40764" w:rsidP="00FB25CE">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6AFEE4F8"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FA2F54E" w14:textId="67A71F2B"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4733" w:type="dxa"/>
            <w:tcBorders>
              <w:top w:val="single" w:sz="4" w:space="0" w:color="auto"/>
              <w:left w:val="single" w:sz="4" w:space="0" w:color="auto"/>
              <w:bottom w:val="single" w:sz="4" w:space="0" w:color="auto"/>
              <w:right w:val="single" w:sz="4" w:space="0" w:color="auto"/>
            </w:tcBorders>
            <w:vAlign w:val="center"/>
          </w:tcPr>
          <w:p w14:paraId="462C64A5" w14:textId="65B3B66F" w:rsidR="00C40764" w:rsidRPr="00C8207B" w:rsidRDefault="00C40764" w:rsidP="00FB25CE">
            <w:pPr>
              <w:spacing w:line="288" w:lineRule="auto"/>
              <w:ind w:left="195" w:hanging="180"/>
              <w:contextualSpacing/>
              <w:rPr>
                <w:rFonts w:ascii="Arial" w:hAnsi="Arial" w:cs="Arial"/>
                <w:color w:val="000000" w:themeColor="text1"/>
                <w:sz w:val="19"/>
                <w:szCs w:val="19"/>
              </w:rPr>
            </w:pPr>
            <w:r w:rsidRPr="00C8207B">
              <w:rPr>
                <w:rFonts w:ascii="Arial" w:hAnsi="Arial" w:cs="Arial"/>
                <w:color w:val="000000" w:themeColor="text1"/>
                <w:sz w:val="19"/>
                <w:szCs w:val="19"/>
              </w:rPr>
              <w:t>Projekt prispieva k 2 oblastiam.</w:t>
            </w:r>
          </w:p>
        </w:tc>
      </w:tr>
      <w:tr w:rsidR="00C40764" w:rsidRPr="00C8207B" w14:paraId="2333B345" w14:textId="77777777" w:rsidTr="00050C4F">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045AABF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57" w:type="dxa"/>
            <w:vMerge/>
            <w:tcBorders>
              <w:top w:val="single" w:sz="4" w:space="0" w:color="auto"/>
              <w:left w:val="single" w:sz="4" w:space="0" w:color="auto"/>
              <w:bottom w:val="single" w:sz="4" w:space="0" w:color="000000" w:themeColor="text1"/>
              <w:right w:val="single" w:sz="4" w:space="0" w:color="auto"/>
            </w:tcBorders>
            <w:vAlign w:val="center"/>
            <w:hideMark/>
          </w:tcPr>
          <w:p w14:paraId="2583CE0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4842" w:type="dxa"/>
            <w:vMerge/>
            <w:tcBorders>
              <w:top w:val="single" w:sz="4" w:space="0" w:color="auto"/>
              <w:left w:val="single" w:sz="4" w:space="0" w:color="auto"/>
              <w:bottom w:val="single" w:sz="4" w:space="0" w:color="000000" w:themeColor="text1"/>
              <w:right w:val="single" w:sz="4" w:space="0" w:color="auto"/>
            </w:tcBorders>
            <w:vAlign w:val="center"/>
            <w:hideMark/>
          </w:tcPr>
          <w:p w14:paraId="4C842F06" w14:textId="77777777" w:rsidR="00C40764" w:rsidRPr="00C8207B" w:rsidRDefault="00C40764" w:rsidP="00B42F23">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060CC76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9" w:type="dxa"/>
            <w:tcBorders>
              <w:top w:val="single" w:sz="4" w:space="0" w:color="auto"/>
              <w:left w:val="single" w:sz="4" w:space="0" w:color="auto"/>
              <w:bottom w:val="single" w:sz="4" w:space="0" w:color="000000" w:themeColor="text1"/>
              <w:right w:val="single" w:sz="4" w:space="0" w:color="auto"/>
            </w:tcBorders>
            <w:vAlign w:val="center"/>
            <w:hideMark/>
          </w:tcPr>
          <w:p w14:paraId="334AAC89"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733" w:type="dxa"/>
            <w:tcBorders>
              <w:top w:val="single" w:sz="4" w:space="0" w:color="auto"/>
              <w:left w:val="single" w:sz="4" w:space="0" w:color="auto"/>
              <w:bottom w:val="single" w:sz="4" w:space="0" w:color="000000" w:themeColor="text1"/>
              <w:right w:val="single" w:sz="4" w:space="0" w:color="auto"/>
            </w:tcBorders>
            <w:vAlign w:val="center"/>
            <w:hideMark/>
          </w:tcPr>
          <w:p w14:paraId="52C9CFBF" w14:textId="0EA14AA0" w:rsidR="00C40764" w:rsidRPr="00C8207B" w:rsidRDefault="00C40764" w:rsidP="00B42F23">
            <w:pPr>
              <w:spacing w:line="288" w:lineRule="auto"/>
              <w:contextualSpacing/>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prispieva k 1 z oblastí.</w:t>
            </w:r>
          </w:p>
        </w:tc>
      </w:tr>
    </w:tbl>
    <w:p w14:paraId="1A44D2D0" w14:textId="203D1C6E" w:rsidR="00C80ABF"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xml:space="preserve">: 7. Popis projektu, </w:t>
      </w:r>
      <w:r w:rsidR="0064427B" w:rsidRPr="00C8207B">
        <w:rPr>
          <w:rFonts w:ascii="Arial" w:hAnsi="Arial" w:cs="Arial"/>
          <w:color w:val="000000" w:themeColor="text1"/>
          <w:sz w:val="19"/>
          <w:szCs w:val="19"/>
          <w:lang w:val="sk-SK"/>
        </w:rPr>
        <w:t>príloha Opis projektu</w:t>
      </w:r>
      <w:r w:rsidR="009B2273" w:rsidRPr="00C8207B">
        <w:rPr>
          <w:rFonts w:ascii="Arial" w:hAnsi="Arial" w:cs="Arial"/>
          <w:color w:val="000000" w:themeColor="text1"/>
          <w:sz w:val="19"/>
          <w:szCs w:val="19"/>
          <w:lang w:val="sk-SK"/>
        </w:rPr>
        <w:t>.</w:t>
      </w:r>
    </w:p>
    <w:p w14:paraId="5F5BB96E" w14:textId="3F12EF1C" w:rsidR="00E10188"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E10188" w:rsidRPr="00C8207B">
        <w:rPr>
          <w:rFonts w:ascii="Arial" w:hAnsi="Arial" w:cs="Arial"/>
          <w:color w:val="000000" w:themeColor="text1"/>
          <w:sz w:val="19"/>
          <w:szCs w:val="19"/>
          <w:lang w:val="sk-SK"/>
        </w:rPr>
        <w:t>mieru príspevku projektu k zlepšeniu infraštruktúry predprimárneho vzdelávan</w:t>
      </w:r>
      <w:r w:rsidR="007D69B7" w:rsidRPr="00C8207B">
        <w:rPr>
          <w:rFonts w:ascii="Arial" w:hAnsi="Arial" w:cs="Arial"/>
          <w:color w:val="000000" w:themeColor="text1"/>
          <w:sz w:val="19"/>
          <w:szCs w:val="19"/>
          <w:lang w:val="sk-SK"/>
        </w:rPr>
        <w:t>ia pričom v zmysle nižšie uvedených oblastí identifikuje tie oblasti v rámci ktorých sú realizované aktivity projektu:</w:t>
      </w:r>
    </w:p>
    <w:p w14:paraId="5CE59CA2" w14:textId="155C229C" w:rsidR="00E10188" w:rsidRPr="00C8207B" w:rsidRDefault="00E10188" w:rsidP="00C945C6">
      <w:pPr>
        <w:pStyle w:val="Odsekzoznamu"/>
        <w:numPr>
          <w:ilvl w:val="0"/>
          <w:numId w:val="5"/>
        </w:numPr>
        <w:spacing w:before="120" w:after="120" w:line="288" w:lineRule="auto"/>
        <w:ind w:left="1134"/>
        <w:jc w:val="both"/>
        <w:rPr>
          <w:rFonts w:ascii="Arial" w:hAnsi="Arial" w:cs="Arial"/>
          <w:color w:val="000000" w:themeColor="text1"/>
          <w:sz w:val="19"/>
          <w:szCs w:val="19"/>
          <w:lang w:val="sk-SK"/>
        </w:rPr>
      </w:pPr>
      <w:r w:rsidRPr="00C8207B">
        <w:rPr>
          <w:rFonts w:ascii="Arial" w:eastAsiaTheme="minorHAnsi" w:hAnsi="Arial" w:cs="Arial"/>
          <w:color w:val="000000" w:themeColor="text1"/>
          <w:sz w:val="19"/>
          <w:szCs w:val="19"/>
          <w:lang w:val="sk-SK" w:bidi="ar-SA"/>
        </w:rPr>
        <w:t>výstavba</w:t>
      </w:r>
      <w:r w:rsidRPr="00C8207B">
        <w:rPr>
          <w:rFonts w:ascii="Arial" w:hAnsi="Arial" w:cs="Arial"/>
          <w:color w:val="000000" w:themeColor="text1"/>
          <w:sz w:val="19"/>
          <w:szCs w:val="19"/>
          <w:lang w:val="sk-SK"/>
        </w:rPr>
        <w:t xml:space="preserve">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w:t>
      </w:r>
      <w:r w:rsidR="00AE7138">
        <w:rPr>
          <w:rFonts w:ascii="Arial" w:hAnsi="Arial" w:cs="Arial"/>
          <w:color w:val="000000" w:themeColor="text1"/>
          <w:sz w:val="19"/>
          <w:szCs w:val="19"/>
          <w:lang w:val="sk-SK"/>
        </w:rPr>
        <w:t>rvkami inkluzívneho vzdelávania,</w:t>
      </w:r>
    </w:p>
    <w:p w14:paraId="57854F0B" w14:textId="7C7F237D" w:rsidR="007D69B7"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stavebno-technické úpravy areálu materskej školy vrátane detských ihrísk, športových zariadení pre deti – uzavretých aj otvorených s možnosťou celoročnej prevádzky, záhrad vrátane p</w:t>
      </w:r>
      <w:r w:rsidR="00AE7138">
        <w:rPr>
          <w:rFonts w:ascii="Arial" w:eastAsiaTheme="minorHAnsi" w:hAnsi="Arial" w:cs="Arial"/>
          <w:color w:val="000000" w:themeColor="text1"/>
          <w:sz w:val="19"/>
          <w:szCs w:val="19"/>
          <w:lang w:val="sk-SK" w:bidi="ar-SA"/>
        </w:rPr>
        <w:t>rvkov inkluzívneho vzdelávania,</w:t>
      </w:r>
    </w:p>
    <w:p w14:paraId="59446010" w14:textId="77777777" w:rsidR="00D602F5" w:rsidRPr="00C8207B" w:rsidRDefault="00E10188" w:rsidP="00C945C6">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C8207B">
        <w:rPr>
          <w:rFonts w:ascii="Arial" w:eastAsiaTheme="minorHAnsi" w:hAnsi="Arial" w:cs="Arial"/>
          <w:color w:val="000000" w:themeColor="text1"/>
          <w:sz w:val="19"/>
          <w:szCs w:val="19"/>
          <w:lang w:val="sk-SK" w:bidi="ar-SA"/>
        </w:rPr>
        <w:t>obstaranie materiálno-technic</w:t>
      </w:r>
      <w:r w:rsidR="00D602F5" w:rsidRPr="00C8207B">
        <w:rPr>
          <w:rFonts w:ascii="Arial" w:eastAsiaTheme="minorHAnsi" w:hAnsi="Arial" w:cs="Arial"/>
          <w:color w:val="000000" w:themeColor="text1"/>
          <w:sz w:val="19"/>
          <w:szCs w:val="19"/>
          <w:lang w:val="sk-SK" w:bidi="ar-SA"/>
        </w:rPr>
        <w:t>kého vybavenia materských škôl.</w:t>
      </w:r>
    </w:p>
    <w:p w14:paraId="15E67B91" w14:textId="77777777" w:rsidR="009B2273" w:rsidRPr="00C8207B" w:rsidRDefault="007D69B7"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priradí príslušnú bodovú hodnotu (2,1,0) v zmysle popisu aplikácie hodnotiaceho kritéria.</w:t>
      </w:r>
    </w:p>
    <w:p w14:paraId="4EC015A0" w14:textId="351B16E8" w:rsidR="00C80ABF" w:rsidRPr="00C8207B" w:rsidRDefault="00C80ABF" w:rsidP="00C945C6">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401"/>
        <w:gridCol w:w="4632"/>
        <w:gridCol w:w="1390"/>
        <w:gridCol w:w="1557"/>
        <w:gridCol w:w="4543"/>
      </w:tblGrid>
      <w:tr w:rsidR="004A7540" w:rsidRPr="00C8207B" w14:paraId="3F4FD44D" w14:textId="77777777" w:rsidTr="00AE7138">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4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6B000A" w:rsidRPr="00C8207B" w14:paraId="53277EFC" w14:textId="77777777" w:rsidTr="00AE7138">
        <w:trPr>
          <w:trHeight w:val="445"/>
        </w:trPr>
        <w:tc>
          <w:tcPr>
            <w:tcW w:w="60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AD63099"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r w:rsidR="00C40764" w:rsidRPr="00C8207B">
              <w:rPr>
                <w:rFonts w:ascii="Arial" w:hAnsi="Arial" w:cs="Arial"/>
                <w:color w:val="000000" w:themeColor="text1"/>
                <w:sz w:val="19"/>
                <w:szCs w:val="19"/>
              </w:rPr>
              <w:t>6</w:t>
            </w:r>
          </w:p>
        </w:tc>
        <w:tc>
          <w:tcPr>
            <w:tcW w:w="2431"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3EAE7A23" w14:textId="77777777" w:rsidR="006B000A" w:rsidRPr="00C8207B" w:rsidRDefault="006B000A" w:rsidP="008836B7">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k sociálnym aspektom predprimárneho vzdelávania</w:t>
            </w:r>
          </w:p>
        </w:tc>
        <w:tc>
          <w:tcPr>
            <w:tcW w:w="4745" w:type="dxa"/>
            <w:vMerge w:val="restart"/>
            <w:tcBorders>
              <w:top w:val="single" w:sz="4" w:space="0" w:color="000000" w:themeColor="text1"/>
              <w:left w:val="single" w:sz="4" w:space="0" w:color="auto"/>
              <w:bottom w:val="single" w:sz="4" w:space="0" w:color="auto"/>
              <w:right w:val="single" w:sz="4" w:space="0" w:color="auto"/>
            </w:tcBorders>
            <w:vAlign w:val="center"/>
          </w:tcPr>
          <w:p w14:paraId="45A58FE8" w14:textId="458FBEDA" w:rsidR="006B000A" w:rsidRPr="00C8207B" w:rsidRDefault="006B000A" w:rsidP="00FB25CE">
            <w:pPr>
              <w:spacing w:line="288" w:lineRule="auto"/>
              <w:jc w:val="both"/>
              <w:rPr>
                <w:rFonts w:ascii="Arial" w:eastAsia="Times New Roman" w:hAnsi="Arial" w:cs="Arial"/>
                <w:color w:val="000000" w:themeColor="text1"/>
                <w:sz w:val="19"/>
                <w:szCs w:val="19"/>
                <w:lang w:bidi="en-US"/>
              </w:rPr>
            </w:pPr>
            <w:r w:rsidRPr="00C8207B">
              <w:rPr>
                <w:rFonts w:ascii="Arial" w:eastAsia="Times New Roman" w:hAnsi="Arial" w:cs="Arial"/>
                <w:color w:val="000000" w:themeColor="text1"/>
                <w:sz w:val="19"/>
                <w:szCs w:val="19"/>
                <w:lang w:bidi="en-US"/>
              </w:rPr>
              <w:t xml:space="preserve">Kritérium hodnotí príspevok projektu k zlepšeniu podmienok na zosúladenie súkromného a pracovného života rodičov z pohľadu formy organizácie výchovy a vzdelávania v nových triedach MŠ. </w:t>
            </w: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7B8E886D" w14:textId="77777777" w:rsidR="006B000A" w:rsidRPr="00C8207B" w:rsidRDefault="006B000A" w:rsidP="008836B7">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2614B2F0"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0321660D" w14:textId="38EED665"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5" w:type="dxa"/>
            <w:tcBorders>
              <w:top w:val="single" w:sz="4" w:space="0" w:color="000000" w:themeColor="text1"/>
              <w:left w:val="single" w:sz="4" w:space="0" w:color="auto"/>
              <w:bottom w:val="single" w:sz="4" w:space="0" w:color="auto"/>
              <w:right w:val="single" w:sz="4" w:space="0" w:color="auto"/>
            </w:tcBorders>
            <w:vAlign w:val="center"/>
            <w:hideMark/>
          </w:tcPr>
          <w:p w14:paraId="3354B16D"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 xml:space="preserve">Prevažuje celodenná starostlivosť. </w:t>
            </w:r>
          </w:p>
        </w:tc>
      </w:tr>
      <w:tr w:rsidR="006B000A" w:rsidRPr="00C8207B" w14:paraId="18D7C09B" w14:textId="77777777" w:rsidTr="00B42F23">
        <w:trPr>
          <w:trHeight w:val="827"/>
        </w:trPr>
        <w:tc>
          <w:tcPr>
            <w:tcW w:w="604"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6B000A" w:rsidRPr="00C8207B" w:rsidRDefault="006B000A" w:rsidP="008836B7">
            <w:pPr>
              <w:spacing w:line="288" w:lineRule="auto"/>
              <w:jc w:val="center"/>
              <w:rPr>
                <w:rFonts w:ascii="Arial" w:hAnsi="Arial" w:cs="Arial"/>
                <w:color w:val="000000" w:themeColor="text1"/>
                <w:sz w:val="19"/>
                <w:szCs w:val="19"/>
              </w:rPr>
            </w:pPr>
          </w:p>
        </w:tc>
        <w:tc>
          <w:tcPr>
            <w:tcW w:w="2431" w:type="dxa"/>
            <w:vMerge/>
            <w:tcBorders>
              <w:top w:val="single" w:sz="4" w:space="0" w:color="000000" w:themeColor="text1"/>
              <w:left w:val="single" w:sz="4" w:space="0" w:color="auto"/>
              <w:bottom w:val="single" w:sz="4" w:space="0" w:color="auto"/>
              <w:right w:val="single" w:sz="4" w:space="0" w:color="auto"/>
            </w:tcBorders>
            <w:vAlign w:val="center"/>
            <w:hideMark/>
          </w:tcPr>
          <w:p w14:paraId="77107963" w14:textId="77777777" w:rsidR="006B000A" w:rsidRPr="00C8207B" w:rsidRDefault="006B000A" w:rsidP="008836B7">
            <w:pPr>
              <w:spacing w:line="288" w:lineRule="auto"/>
              <w:rPr>
                <w:rFonts w:ascii="Arial" w:hAnsi="Arial" w:cs="Arial"/>
                <w:color w:val="000000" w:themeColor="text1"/>
                <w:sz w:val="19"/>
                <w:szCs w:val="19"/>
              </w:rPr>
            </w:pPr>
          </w:p>
        </w:tc>
        <w:tc>
          <w:tcPr>
            <w:tcW w:w="4745" w:type="dxa"/>
            <w:vMerge/>
            <w:tcBorders>
              <w:top w:val="single" w:sz="4" w:space="0" w:color="000000" w:themeColor="text1"/>
              <w:left w:val="single" w:sz="4" w:space="0" w:color="auto"/>
              <w:bottom w:val="single" w:sz="4" w:space="0" w:color="auto"/>
              <w:right w:val="single" w:sz="4" w:space="0" w:color="auto"/>
            </w:tcBorders>
            <w:vAlign w:val="center"/>
            <w:hideMark/>
          </w:tcPr>
          <w:p w14:paraId="4E0DCD1D" w14:textId="77777777" w:rsidR="006B000A" w:rsidRPr="00C8207B" w:rsidRDefault="006B000A" w:rsidP="008836B7">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0282BF02" w14:textId="77777777" w:rsidR="006B000A" w:rsidRPr="00C8207B" w:rsidRDefault="006B000A" w:rsidP="008836B7">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6CE671A9" w14:textId="77777777" w:rsidR="006B000A" w:rsidRPr="00C8207B" w:rsidRDefault="006B000A" w:rsidP="008836B7">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5" w:type="dxa"/>
            <w:tcBorders>
              <w:top w:val="single" w:sz="4" w:space="0" w:color="auto"/>
              <w:left w:val="single" w:sz="4" w:space="0" w:color="auto"/>
              <w:bottom w:val="single" w:sz="4" w:space="0" w:color="auto"/>
              <w:right w:val="single" w:sz="4" w:space="0" w:color="auto"/>
            </w:tcBorders>
            <w:vAlign w:val="center"/>
            <w:hideMark/>
          </w:tcPr>
          <w:p w14:paraId="5FA35A9A" w14:textId="77777777" w:rsidR="006B000A" w:rsidRPr="00C8207B" w:rsidRDefault="006B000A" w:rsidP="00FB25CE">
            <w:pPr>
              <w:spacing w:line="288" w:lineRule="auto"/>
              <w:ind w:left="25" w:hanging="10"/>
              <w:jc w:val="both"/>
              <w:rPr>
                <w:rFonts w:ascii="Arial" w:hAnsi="Arial" w:cs="Arial"/>
                <w:color w:val="000000" w:themeColor="text1"/>
                <w:sz w:val="19"/>
                <w:szCs w:val="19"/>
              </w:rPr>
            </w:pPr>
            <w:r w:rsidRPr="00C8207B">
              <w:rPr>
                <w:rFonts w:ascii="Arial" w:hAnsi="Arial" w:cs="Arial"/>
                <w:color w:val="000000" w:themeColor="text1"/>
                <w:sz w:val="19"/>
                <w:szCs w:val="19"/>
              </w:rPr>
              <w:t>Prevažuje poldenná starostlivosť.</w:t>
            </w:r>
          </w:p>
        </w:tc>
      </w:tr>
    </w:tbl>
    <w:p w14:paraId="3B0332CC" w14:textId="78A6C25C" w:rsidR="005D6E5B" w:rsidRPr="00C8207B" w:rsidRDefault="005D6E5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príloha Opis projektu</w:t>
      </w:r>
      <w:r w:rsidR="001C5553" w:rsidRPr="00C8207B">
        <w:rPr>
          <w:rFonts w:ascii="Arial" w:hAnsi="Arial" w:cs="Arial"/>
          <w:color w:val="000000" w:themeColor="text1"/>
          <w:sz w:val="19"/>
          <w:szCs w:val="19"/>
          <w:lang w:val="sk-SK"/>
        </w:rPr>
        <w:t>.</w:t>
      </w:r>
    </w:p>
    <w:p w14:paraId="0E3FECA9" w14:textId="5096946B" w:rsidR="001C5553" w:rsidRPr="00C8207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w:t>
      </w:r>
      <w:r w:rsidR="00963727" w:rsidRPr="00C8207B">
        <w:rPr>
          <w:rFonts w:ascii="Arial" w:hAnsi="Arial" w:cs="Arial"/>
          <w:color w:val="000000" w:themeColor="text1"/>
          <w:sz w:val="19"/>
          <w:szCs w:val="19"/>
          <w:lang w:val="sk-SK"/>
        </w:rPr>
        <w:t>príspevok projektu k zlepšeniu podmienok na zosúladenie súkromného a pracovného života rodičov z pohľadu formy organizácie výchovy a vzdelávania v nových triedach MŠ</w:t>
      </w:r>
      <w:r w:rsidR="005A63A9" w:rsidRPr="00C8207B">
        <w:rPr>
          <w:rFonts w:ascii="Arial" w:hAnsi="Arial" w:cs="Arial"/>
          <w:color w:val="000000" w:themeColor="text1"/>
          <w:sz w:val="19"/>
          <w:szCs w:val="19"/>
          <w:lang w:val="sk-SK"/>
        </w:rPr>
        <w:t>. Z dôvodu, že plnohodnotné zapojenie rodičov do pracovného života umožňuje iba celodenná starostlivosť v MŠ priradí</w:t>
      </w:r>
      <w:r w:rsidR="00AE7138">
        <w:rPr>
          <w:rFonts w:ascii="Arial" w:hAnsi="Arial" w:cs="Arial"/>
          <w:color w:val="000000" w:themeColor="text1"/>
          <w:sz w:val="19"/>
          <w:szCs w:val="19"/>
          <w:lang w:val="sk-SK"/>
        </w:rPr>
        <w:t xml:space="preserve"> sa</w:t>
      </w:r>
      <w:r w:rsidR="005A63A9" w:rsidRPr="00C8207B">
        <w:rPr>
          <w:rFonts w:ascii="Arial" w:hAnsi="Arial" w:cs="Arial"/>
          <w:color w:val="000000" w:themeColor="text1"/>
          <w:sz w:val="19"/>
          <w:szCs w:val="19"/>
          <w:lang w:val="sk-SK"/>
        </w:rPr>
        <w:t xml:space="preserve"> bodová hodnota </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2</w:t>
      </w:r>
      <w:r w:rsidR="00C24DBB" w:rsidRPr="00C8207B">
        <w:rPr>
          <w:rFonts w:ascii="Arial" w:hAnsi="Arial" w:cs="Arial"/>
          <w:color w:val="000000" w:themeColor="text1"/>
          <w:sz w:val="19"/>
          <w:szCs w:val="19"/>
          <w:lang w:val="sk-SK"/>
        </w:rPr>
        <w:t>)</w:t>
      </w:r>
      <w:r w:rsidR="005A63A9" w:rsidRPr="00C8207B">
        <w:rPr>
          <w:rFonts w:ascii="Arial" w:hAnsi="Arial" w:cs="Arial"/>
          <w:color w:val="000000" w:themeColor="text1"/>
          <w:sz w:val="19"/>
          <w:szCs w:val="19"/>
          <w:lang w:val="sk-SK"/>
        </w:rPr>
        <w:t xml:space="preserve"> iba v prípadoch keď je v MŠ poskytovaná najm</w:t>
      </w:r>
      <w:r w:rsidR="007B24D7" w:rsidRPr="00C8207B">
        <w:rPr>
          <w:rFonts w:ascii="Arial" w:hAnsi="Arial" w:cs="Arial"/>
          <w:color w:val="000000" w:themeColor="text1"/>
          <w:sz w:val="19"/>
          <w:szCs w:val="19"/>
          <w:lang w:val="sk-SK"/>
        </w:rPr>
        <w:t xml:space="preserve">ä celodenná starostlivosť a je reálny predpoklad, že jej </w:t>
      </w:r>
      <w:r w:rsidR="005A63A9" w:rsidRPr="00C8207B">
        <w:rPr>
          <w:rFonts w:ascii="Arial" w:hAnsi="Arial" w:cs="Arial"/>
          <w:color w:val="000000" w:themeColor="text1"/>
          <w:sz w:val="19"/>
          <w:szCs w:val="19"/>
          <w:lang w:val="sk-SK"/>
        </w:rPr>
        <w:t>poskytovanie bude viesť k zaradeniu rodičov do pracovného života.</w:t>
      </w:r>
      <w:r w:rsidR="00963727" w:rsidRPr="00C8207B">
        <w:rPr>
          <w:rFonts w:ascii="Arial" w:hAnsi="Arial" w:cs="Arial"/>
          <w:color w:val="000000" w:themeColor="text1"/>
          <w:sz w:val="19"/>
          <w:szCs w:val="19"/>
          <w:lang w:val="sk-SK"/>
        </w:rPr>
        <w:t xml:space="preserve"> </w:t>
      </w:r>
      <w:r w:rsidR="00C24DBB" w:rsidRPr="00C8207B">
        <w:rPr>
          <w:rFonts w:ascii="Arial" w:hAnsi="Arial" w:cs="Arial"/>
          <w:color w:val="000000" w:themeColor="text1"/>
          <w:sz w:val="19"/>
          <w:szCs w:val="19"/>
          <w:lang w:val="sk-SK"/>
        </w:rPr>
        <w:t xml:space="preserve">V ostatných prípadoch sa priradí bodová hodnota (0) </w:t>
      </w:r>
      <w:r w:rsidRPr="00C8207B">
        <w:rPr>
          <w:rFonts w:ascii="Arial" w:hAnsi="Arial" w:cs="Arial"/>
          <w:color w:val="000000" w:themeColor="text1"/>
          <w:sz w:val="19"/>
          <w:szCs w:val="19"/>
          <w:lang w:val="sk-SK"/>
        </w:rPr>
        <w:t>v zmysle popisu aplikácie hodnotiaceho kritéria.</w:t>
      </w:r>
    </w:p>
    <w:p w14:paraId="6E6EDD73" w14:textId="441DBB72" w:rsidR="005D6E5B" w:rsidRDefault="005D6E5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ACDBA1" w14:textId="77777777" w:rsidR="005A0BEC" w:rsidRPr="00C8207B" w:rsidRDefault="005A0BEC"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4A7540" w:rsidRPr="00C8207B" w14:paraId="76E13D42" w14:textId="77777777" w:rsidTr="00BB346B">
        <w:trPr>
          <w:trHeight w:val="397"/>
        </w:trPr>
        <w:tc>
          <w:tcPr>
            <w:tcW w:w="6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B0EBC83"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62DC08"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7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A01511"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55182D"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8D388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6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BDBBFA"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25B98A21" w14:textId="77777777" w:rsidTr="00BB346B">
        <w:trPr>
          <w:trHeight w:val="523"/>
        </w:trPr>
        <w:tc>
          <w:tcPr>
            <w:tcW w:w="605"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2804BB0C" w14:textId="699997F6"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2.7</w:t>
            </w:r>
          </w:p>
        </w:tc>
        <w:tc>
          <w:tcPr>
            <w:tcW w:w="2424"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588892CD"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zvyšovaniu kvality vzdelávania</w:t>
            </w:r>
          </w:p>
        </w:tc>
        <w:tc>
          <w:tcPr>
            <w:tcW w:w="4748" w:type="dxa"/>
            <w:vMerge w:val="restart"/>
            <w:tcBorders>
              <w:top w:val="single" w:sz="4" w:space="0" w:color="000000" w:themeColor="text1"/>
              <w:left w:val="single" w:sz="4" w:space="0" w:color="auto"/>
              <w:bottom w:val="single" w:sz="4" w:space="0" w:color="auto"/>
              <w:right w:val="single" w:sz="4" w:space="0" w:color="auto"/>
            </w:tcBorders>
            <w:vAlign w:val="center"/>
          </w:tcPr>
          <w:p w14:paraId="0A749B57" w14:textId="77777777"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Kritérium hodnotí príspevok projektu k rozširovaniu predškolskej výchovy vo veku od 3 do 5 rokov.</w:t>
            </w:r>
          </w:p>
          <w:p w14:paraId="36781C6B" w14:textId="77777777" w:rsidR="00C40764" w:rsidRPr="00C8207B" w:rsidRDefault="00C40764" w:rsidP="00C40764">
            <w:pPr>
              <w:spacing w:line="288" w:lineRule="auto"/>
              <w:ind w:left="720"/>
              <w:contextualSpacing/>
              <w:rPr>
                <w:rFonts w:ascii="Arial" w:eastAsia="Times New Roman" w:hAnsi="Arial" w:cs="Arial"/>
                <w:color w:val="000000" w:themeColor="text1"/>
                <w:sz w:val="19"/>
                <w:szCs w:val="19"/>
                <w:lang w:bidi="en-US"/>
              </w:rPr>
            </w:pPr>
          </w:p>
        </w:tc>
        <w:tc>
          <w:tcPr>
            <w:tcW w:w="1405" w:type="dxa"/>
            <w:vMerge w:val="restart"/>
            <w:tcBorders>
              <w:top w:val="single" w:sz="4" w:space="0" w:color="000000" w:themeColor="text1"/>
              <w:left w:val="single" w:sz="4" w:space="0" w:color="auto"/>
              <w:bottom w:val="single" w:sz="4" w:space="0" w:color="auto"/>
              <w:right w:val="single" w:sz="4" w:space="0" w:color="auto"/>
            </w:tcBorders>
            <w:vAlign w:val="center"/>
          </w:tcPr>
          <w:p w14:paraId="38E6F71C" w14:textId="77777777" w:rsidR="00C40764" w:rsidRPr="00C8207B" w:rsidRDefault="00C40764" w:rsidP="00C40764">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0FA2B68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000000" w:themeColor="text1"/>
              <w:left w:val="single" w:sz="4" w:space="0" w:color="auto"/>
              <w:bottom w:val="single" w:sz="4" w:space="0" w:color="auto"/>
              <w:right w:val="single" w:sz="4" w:space="0" w:color="auto"/>
            </w:tcBorders>
            <w:vAlign w:val="center"/>
            <w:hideMark/>
          </w:tcPr>
          <w:p w14:paraId="70412C36" w14:textId="4BC019F0"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648" w:type="dxa"/>
            <w:tcBorders>
              <w:top w:val="single" w:sz="4" w:space="0" w:color="000000" w:themeColor="text1"/>
              <w:left w:val="single" w:sz="4" w:space="0" w:color="auto"/>
              <w:bottom w:val="single" w:sz="4" w:space="0" w:color="auto"/>
              <w:right w:val="single" w:sz="4" w:space="0" w:color="auto"/>
            </w:tcBorders>
            <w:vAlign w:val="center"/>
            <w:hideMark/>
          </w:tcPr>
          <w:p w14:paraId="0F4A0549" w14:textId="4BE1B561" w:rsidR="00C40764" w:rsidRPr="00C8207B" w:rsidRDefault="00C40764" w:rsidP="00FB25CE">
            <w:pPr>
              <w:spacing w:line="288" w:lineRule="auto"/>
              <w:ind w:left="25"/>
              <w:jc w:val="both"/>
              <w:rPr>
                <w:rFonts w:ascii="Arial" w:hAnsi="Arial" w:cs="Arial"/>
                <w:color w:val="000000" w:themeColor="text1"/>
                <w:sz w:val="19"/>
                <w:szCs w:val="19"/>
              </w:rPr>
            </w:pPr>
            <w:r w:rsidRPr="00C8207B">
              <w:rPr>
                <w:rFonts w:ascii="Arial" w:hAnsi="Arial" w:cs="Arial"/>
                <w:color w:val="000000" w:themeColor="text1"/>
                <w:sz w:val="19"/>
                <w:szCs w:val="19"/>
              </w:rPr>
              <w:t>Projekt definuje aj rozšírenie predškolskej výchovy o nové výchovné prvky.</w:t>
            </w:r>
          </w:p>
        </w:tc>
      </w:tr>
      <w:tr w:rsidR="00C40764" w:rsidRPr="00C8207B" w14:paraId="214C5D88" w14:textId="77777777" w:rsidTr="00BB346B">
        <w:trPr>
          <w:trHeight w:val="538"/>
        </w:trPr>
        <w:tc>
          <w:tcPr>
            <w:tcW w:w="605" w:type="dxa"/>
            <w:vMerge/>
            <w:tcBorders>
              <w:top w:val="single" w:sz="4" w:space="0" w:color="000000" w:themeColor="text1"/>
              <w:left w:val="single" w:sz="4" w:space="0" w:color="auto"/>
              <w:bottom w:val="single" w:sz="4" w:space="0" w:color="auto"/>
              <w:right w:val="single" w:sz="4" w:space="0" w:color="auto"/>
            </w:tcBorders>
            <w:vAlign w:val="center"/>
            <w:hideMark/>
          </w:tcPr>
          <w:p w14:paraId="59F4C7D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24" w:type="dxa"/>
            <w:vMerge/>
            <w:tcBorders>
              <w:top w:val="single" w:sz="4" w:space="0" w:color="000000" w:themeColor="text1"/>
              <w:left w:val="single" w:sz="4" w:space="0" w:color="auto"/>
              <w:bottom w:val="single" w:sz="4" w:space="0" w:color="auto"/>
              <w:right w:val="single" w:sz="4" w:space="0" w:color="auto"/>
            </w:tcBorders>
            <w:vAlign w:val="center"/>
            <w:hideMark/>
          </w:tcPr>
          <w:p w14:paraId="1EA35142" w14:textId="77777777" w:rsidR="00C40764" w:rsidRPr="00C8207B" w:rsidRDefault="00C40764" w:rsidP="00C40764">
            <w:pPr>
              <w:spacing w:line="288" w:lineRule="auto"/>
              <w:rPr>
                <w:rFonts w:ascii="Arial" w:hAnsi="Arial" w:cs="Arial"/>
                <w:color w:val="000000" w:themeColor="text1"/>
                <w:sz w:val="19"/>
                <w:szCs w:val="19"/>
              </w:rPr>
            </w:pPr>
          </w:p>
        </w:tc>
        <w:tc>
          <w:tcPr>
            <w:tcW w:w="4748" w:type="dxa"/>
            <w:vMerge/>
            <w:tcBorders>
              <w:top w:val="single" w:sz="4" w:space="0" w:color="000000" w:themeColor="text1"/>
              <w:left w:val="single" w:sz="4" w:space="0" w:color="auto"/>
              <w:bottom w:val="single" w:sz="4" w:space="0" w:color="auto"/>
              <w:right w:val="single" w:sz="4" w:space="0" w:color="auto"/>
            </w:tcBorders>
            <w:vAlign w:val="center"/>
            <w:hideMark/>
          </w:tcPr>
          <w:p w14:paraId="7A7115C2" w14:textId="77777777" w:rsidR="00C40764" w:rsidRPr="00C8207B" w:rsidRDefault="00C40764" w:rsidP="00C40764">
            <w:pPr>
              <w:spacing w:line="288" w:lineRule="auto"/>
              <w:rPr>
                <w:rFonts w:ascii="Arial" w:eastAsia="Times New Roman" w:hAnsi="Arial" w:cs="Arial"/>
                <w:color w:val="000000" w:themeColor="text1"/>
                <w:sz w:val="19"/>
                <w:szCs w:val="19"/>
                <w:lang w:bidi="en-US"/>
              </w:rPr>
            </w:pPr>
          </w:p>
        </w:tc>
        <w:tc>
          <w:tcPr>
            <w:tcW w:w="1405" w:type="dxa"/>
            <w:vMerge/>
            <w:tcBorders>
              <w:top w:val="single" w:sz="4" w:space="0" w:color="000000" w:themeColor="text1"/>
              <w:left w:val="single" w:sz="4" w:space="0" w:color="auto"/>
              <w:bottom w:val="single" w:sz="4" w:space="0" w:color="auto"/>
              <w:right w:val="single" w:sz="4" w:space="0" w:color="auto"/>
            </w:tcBorders>
            <w:vAlign w:val="center"/>
            <w:hideMark/>
          </w:tcPr>
          <w:p w14:paraId="5F5CA9F0"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8" w:type="dxa"/>
            <w:tcBorders>
              <w:top w:val="single" w:sz="4" w:space="0" w:color="auto"/>
              <w:left w:val="single" w:sz="4" w:space="0" w:color="auto"/>
              <w:bottom w:val="single" w:sz="4" w:space="0" w:color="auto"/>
              <w:right w:val="single" w:sz="4" w:space="0" w:color="auto"/>
            </w:tcBorders>
            <w:vAlign w:val="center"/>
            <w:hideMark/>
          </w:tcPr>
          <w:p w14:paraId="00F03CC6"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4648" w:type="dxa"/>
            <w:tcBorders>
              <w:top w:val="single" w:sz="4" w:space="0" w:color="auto"/>
              <w:left w:val="single" w:sz="4" w:space="0" w:color="auto"/>
              <w:bottom w:val="single" w:sz="4" w:space="0" w:color="auto"/>
              <w:right w:val="single" w:sz="4" w:space="0" w:color="auto"/>
            </w:tcBorders>
            <w:vAlign w:val="center"/>
            <w:hideMark/>
          </w:tcPr>
          <w:p w14:paraId="1B583094" w14:textId="4741FCCA" w:rsidR="00C40764" w:rsidRPr="00C8207B" w:rsidRDefault="00C40764" w:rsidP="00FB25CE">
            <w:pPr>
              <w:spacing w:line="288" w:lineRule="auto"/>
              <w:ind w:left="25" w:hanging="25"/>
              <w:jc w:val="both"/>
              <w:rPr>
                <w:rFonts w:ascii="Arial" w:hAnsi="Arial" w:cs="Arial"/>
                <w:color w:val="000000" w:themeColor="text1"/>
                <w:sz w:val="19"/>
                <w:szCs w:val="19"/>
              </w:rPr>
            </w:pPr>
            <w:r w:rsidRPr="00C8207B">
              <w:rPr>
                <w:rFonts w:ascii="Arial" w:hAnsi="Arial" w:cs="Arial"/>
                <w:color w:val="000000" w:themeColor="text1"/>
                <w:sz w:val="19"/>
                <w:szCs w:val="19"/>
              </w:rPr>
              <w:t>Projekt nerieši rozšírenie predškolskej výchovy o nové výchovné prvky.</w:t>
            </w:r>
          </w:p>
        </w:tc>
      </w:tr>
    </w:tbl>
    <w:p w14:paraId="57B2F47B" w14:textId="6221C0F4" w:rsidR="008E6C4B" w:rsidRPr="00C8207B" w:rsidRDefault="008E6C4B" w:rsidP="001C5553">
      <w:pPr>
        <w:pStyle w:val="Predvolen"/>
        <w:spacing w:before="120" w:after="120" w:line="288" w:lineRule="auto"/>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w:t>
      </w:r>
      <w:r w:rsidR="00355BD1">
        <w:rPr>
          <w:rFonts w:ascii="Arial" w:hAnsi="Arial" w:cs="Arial"/>
          <w:color w:val="000000" w:themeColor="text1"/>
          <w:sz w:val="19"/>
          <w:szCs w:val="19"/>
          <w:lang w:val="sk-SK"/>
        </w:rPr>
        <w:t> </w:t>
      </w:r>
      <w:r w:rsidRPr="00C8207B">
        <w:rPr>
          <w:rFonts w:ascii="Arial" w:hAnsi="Arial" w:cs="Arial"/>
          <w:color w:val="000000" w:themeColor="text1"/>
          <w:sz w:val="19"/>
          <w:szCs w:val="19"/>
          <w:lang w:val="sk-SK"/>
        </w:rPr>
        <w:t>častiach</w:t>
      </w:r>
      <w:r w:rsidR="00355BD1">
        <w:rPr>
          <w:rFonts w:ascii="Arial" w:hAnsi="Arial" w:cs="Arial"/>
          <w:color w:val="000000" w:themeColor="text1"/>
          <w:sz w:val="19"/>
          <w:szCs w:val="19"/>
          <w:lang w:val="sk-SK"/>
        </w:rPr>
        <w:t xml:space="preserve"> ŽoNFP</w:t>
      </w:r>
      <w:r w:rsidRPr="00C8207B">
        <w:rPr>
          <w:rFonts w:ascii="Arial" w:hAnsi="Arial" w:cs="Arial"/>
          <w:color w:val="000000" w:themeColor="text1"/>
          <w:sz w:val="19"/>
          <w:szCs w:val="19"/>
          <w:lang w:val="sk-SK"/>
        </w:rPr>
        <w:t>: 7. Popis projektu, príloha Opis projektu</w:t>
      </w:r>
      <w:r w:rsidR="001C5553" w:rsidRPr="00C8207B">
        <w:rPr>
          <w:rFonts w:ascii="Arial" w:hAnsi="Arial" w:cs="Arial"/>
          <w:color w:val="000000" w:themeColor="text1"/>
          <w:sz w:val="19"/>
          <w:szCs w:val="19"/>
          <w:lang w:val="sk-SK"/>
        </w:rPr>
        <w:t>.</w:t>
      </w:r>
    </w:p>
    <w:p w14:paraId="0759E509" w14:textId="74B160FA" w:rsidR="008E6C4B" w:rsidRPr="003A004E"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Hodnotiteľ posudzuje príspevok projektu k rozšíreniu vzdelávacích a výchovných plánov a osnôv o nové </w:t>
      </w:r>
      <w:r w:rsidRPr="003A004E">
        <w:rPr>
          <w:rFonts w:ascii="Arial" w:hAnsi="Arial" w:cs="Arial"/>
          <w:color w:val="000000" w:themeColor="text1"/>
          <w:sz w:val="19"/>
          <w:szCs w:val="19"/>
          <w:lang w:val="sk-SK"/>
        </w:rPr>
        <w:t>vzdelávacie a výchovné prvky a programy.</w:t>
      </w:r>
      <w:r w:rsidR="00625F8F" w:rsidRPr="003A004E">
        <w:rPr>
          <w:rFonts w:ascii="Arial" w:hAnsi="Arial" w:cs="Arial"/>
          <w:color w:val="000000" w:themeColor="text1"/>
          <w:sz w:val="19"/>
          <w:szCs w:val="19"/>
          <w:lang w:val="sk-SK"/>
        </w:rPr>
        <w:t xml:space="preserve"> V prípade, že v projekte sú konkrétne definované nové výchovné prvky a programy predškolskej výchovy, ktoré </w:t>
      </w:r>
      <w:r w:rsidR="00516E0E" w:rsidRPr="003A004E">
        <w:rPr>
          <w:rFonts w:ascii="Arial" w:hAnsi="Arial" w:cs="Arial"/>
          <w:color w:val="000000" w:themeColor="text1"/>
          <w:sz w:val="19"/>
          <w:szCs w:val="19"/>
          <w:lang w:val="sk-SK"/>
        </w:rPr>
        <w:t>nadväzujú</w:t>
      </w:r>
      <w:r w:rsidR="00625F8F" w:rsidRPr="003A004E">
        <w:rPr>
          <w:rFonts w:ascii="Arial" w:hAnsi="Arial" w:cs="Arial"/>
          <w:color w:val="000000" w:themeColor="text1"/>
          <w:sz w:val="19"/>
          <w:szCs w:val="19"/>
          <w:lang w:val="sk-SK"/>
        </w:rPr>
        <w:t xml:space="preserve"> priamo </w:t>
      </w:r>
      <w:r w:rsidR="00516E0E" w:rsidRPr="003A004E">
        <w:rPr>
          <w:rFonts w:ascii="Arial" w:hAnsi="Arial" w:cs="Arial"/>
          <w:color w:val="000000" w:themeColor="text1"/>
          <w:sz w:val="19"/>
          <w:szCs w:val="19"/>
          <w:lang w:val="sk-SK"/>
        </w:rPr>
        <w:t xml:space="preserve">na </w:t>
      </w:r>
      <w:r w:rsidR="00625F8F" w:rsidRPr="003A004E">
        <w:rPr>
          <w:rFonts w:ascii="Arial" w:hAnsi="Arial" w:cs="Arial"/>
          <w:color w:val="000000" w:themeColor="text1"/>
          <w:sz w:val="19"/>
          <w:szCs w:val="19"/>
          <w:lang w:val="sk-SK"/>
        </w:rPr>
        <w:t>aktiv</w:t>
      </w:r>
      <w:r w:rsidR="00516E0E" w:rsidRPr="003A004E">
        <w:rPr>
          <w:rFonts w:ascii="Arial" w:hAnsi="Arial" w:cs="Arial"/>
          <w:color w:val="000000" w:themeColor="text1"/>
          <w:sz w:val="19"/>
          <w:szCs w:val="19"/>
          <w:lang w:val="sk-SK"/>
        </w:rPr>
        <w:t xml:space="preserve">ity </w:t>
      </w:r>
      <w:r w:rsidR="00625F8F" w:rsidRPr="003A004E">
        <w:rPr>
          <w:rFonts w:ascii="Arial" w:hAnsi="Arial" w:cs="Arial"/>
          <w:color w:val="000000" w:themeColor="text1"/>
          <w:sz w:val="19"/>
          <w:szCs w:val="19"/>
          <w:lang w:val="sk-SK"/>
        </w:rPr>
        <w:t>projektu</w:t>
      </w:r>
      <w:r w:rsidR="00516E0E" w:rsidRPr="003A004E">
        <w:rPr>
          <w:rFonts w:ascii="Arial" w:hAnsi="Arial" w:cs="Arial"/>
          <w:color w:val="000000" w:themeColor="text1"/>
          <w:sz w:val="19"/>
          <w:szCs w:val="19"/>
          <w:lang w:val="sk-SK"/>
        </w:rPr>
        <w:t xml:space="preserve"> hodnotiteľ priradí bodovú hodnotu (2), v opačnom prípade priradí bodovú hodnotu (0).</w:t>
      </w:r>
    </w:p>
    <w:p w14:paraId="64753436" w14:textId="370B30E0" w:rsidR="007940D0" w:rsidRDefault="008E6C4B" w:rsidP="001C5553">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ACA44B8" w14:textId="77777777" w:rsidR="00B14C45" w:rsidRDefault="00B14C45" w:rsidP="001C5553">
      <w:pPr>
        <w:pStyle w:val="Predvolen"/>
        <w:spacing w:before="120" w:after="120" w:line="288" w:lineRule="auto"/>
        <w:jc w:val="both"/>
        <w:rPr>
          <w:rFonts w:ascii="Arial" w:hAnsi="Arial" w:cs="Arial"/>
          <w:color w:val="000000" w:themeColor="text1"/>
          <w:sz w:val="19"/>
          <w:szCs w:val="19"/>
          <w:lang w:val="sk-SK"/>
        </w:rPr>
      </w:pPr>
    </w:p>
    <w:p w14:paraId="6CBB2F24" w14:textId="77777777" w:rsidR="00B14C45" w:rsidRDefault="00B14C45" w:rsidP="001C5553">
      <w:pPr>
        <w:pStyle w:val="Predvolen"/>
        <w:spacing w:before="120" w:after="120" w:line="288" w:lineRule="auto"/>
        <w:jc w:val="both"/>
        <w:rPr>
          <w:rFonts w:ascii="Arial" w:hAnsi="Arial" w:cs="Arial"/>
          <w:color w:val="000000" w:themeColor="text1"/>
          <w:sz w:val="19"/>
          <w:szCs w:val="19"/>
          <w:lang w:val="sk-SK"/>
        </w:rPr>
      </w:pPr>
    </w:p>
    <w:p w14:paraId="640C7249" w14:textId="77777777" w:rsidR="00B14C45" w:rsidRDefault="00B14C45" w:rsidP="001C5553">
      <w:pPr>
        <w:pStyle w:val="Predvolen"/>
        <w:spacing w:before="120" w:after="120" w:line="288" w:lineRule="auto"/>
        <w:jc w:val="both"/>
        <w:rPr>
          <w:rFonts w:ascii="Arial" w:hAnsi="Arial" w:cs="Arial"/>
          <w:color w:val="000000" w:themeColor="text1"/>
          <w:sz w:val="19"/>
          <w:szCs w:val="19"/>
          <w:lang w:val="sk-SK"/>
        </w:rPr>
      </w:pPr>
    </w:p>
    <w:p w14:paraId="4C893E40" w14:textId="77777777" w:rsidR="00B14C45" w:rsidRDefault="00B14C45" w:rsidP="001C5553">
      <w:pPr>
        <w:pStyle w:val="Predvolen"/>
        <w:spacing w:before="120" w:after="120" w:line="288" w:lineRule="auto"/>
        <w:jc w:val="both"/>
        <w:rPr>
          <w:rFonts w:ascii="Arial" w:hAnsi="Arial" w:cs="Arial"/>
          <w:color w:val="000000" w:themeColor="text1"/>
          <w:sz w:val="19"/>
          <w:szCs w:val="19"/>
          <w:lang w:val="sk-SK"/>
        </w:rPr>
      </w:pPr>
    </w:p>
    <w:p w14:paraId="4825EE06" w14:textId="77777777" w:rsidR="00B14C45" w:rsidRPr="00C8207B" w:rsidRDefault="00B14C45"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83"/>
        <w:gridCol w:w="2384"/>
        <w:gridCol w:w="4598"/>
        <w:gridCol w:w="1387"/>
        <w:gridCol w:w="1558"/>
        <w:gridCol w:w="4516"/>
      </w:tblGrid>
      <w:tr w:rsidR="007940D0" w:rsidRPr="00C8207B" w14:paraId="4766492B" w14:textId="77777777" w:rsidTr="007940D0">
        <w:trPr>
          <w:trHeight w:val="397"/>
        </w:trPr>
        <w:tc>
          <w:tcPr>
            <w:tcW w:w="692" w:type="dxa"/>
            <w:hideMark/>
          </w:tcPr>
          <w:p w14:paraId="7DD271F5"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47" w:type="dxa"/>
            <w:hideMark/>
          </w:tcPr>
          <w:p w14:paraId="0D6ABDEA" w14:textId="77777777" w:rsidR="007940D0" w:rsidRPr="00C8207B" w:rsidRDefault="007940D0" w:rsidP="0014117A">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803" w:type="dxa"/>
            <w:hideMark/>
          </w:tcPr>
          <w:p w14:paraId="530481DD"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413" w:type="dxa"/>
            <w:hideMark/>
          </w:tcPr>
          <w:p w14:paraId="6EF6DC8A" w14:textId="77777777" w:rsidR="007940D0" w:rsidRPr="00C8207B" w:rsidRDefault="007940D0" w:rsidP="0014117A">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9" w:type="dxa"/>
            <w:hideMark/>
          </w:tcPr>
          <w:p w14:paraId="0F77917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700" w:type="dxa"/>
            <w:hideMark/>
          </w:tcPr>
          <w:p w14:paraId="7915763F" w14:textId="77777777" w:rsidR="007940D0" w:rsidRPr="00C8207B" w:rsidRDefault="007940D0" w:rsidP="0014117A">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5CE3DD1" w14:textId="77777777" w:rsidTr="0014117A">
        <w:trPr>
          <w:trHeight w:val="203"/>
        </w:trPr>
        <w:tc>
          <w:tcPr>
            <w:tcW w:w="692" w:type="dxa"/>
            <w:vMerge w:val="restart"/>
            <w:tcBorders>
              <w:top w:val="single" w:sz="4" w:space="0" w:color="000000" w:themeColor="text1"/>
              <w:left w:val="single" w:sz="4" w:space="0" w:color="auto"/>
              <w:right w:val="single" w:sz="4" w:space="0" w:color="auto"/>
            </w:tcBorders>
            <w:vAlign w:val="center"/>
          </w:tcPr>
          <w:p w14:paraId="37F24331" w14:textId="6033A5B0" w:rsidR="00C40764" w:rsidRPr="00C8207B" w:rsidRDefault="00C40764" w:rsidP="00C40764">
            <w:pPr>
              <w:jc w:val="center"/>
              <w:rPr>
                <w:rFonts w:ascii="Arial" w:hAnsi="Arial" w:cs="Arial"/>
                <w:color w:val="000000" w:themeColor="text1"/>
                <w:sz w:val="19"/>
                <w:szCs w:val="19"/>
              </w:rPr>
            </w:pPr>
            <w:r w:rsidRPr="00C8207B">
              <w:rPr>
                <w:rFonts w:ascii="Arial" w:hAnsi="Arial" w:cs="Arial"/>
                <w:color w:val="000000" w:themeColor="text1"/>
                <w:sz w:val="19"/>
                <w:szCs w:val="19"/>
              </w:rPr>
              <w:t>2.8</w:t>
            </w:r>
          </w:p>
        </w:tc>
        <w:tc>
          <w:tcPr>
            <w:tcW w:w="2447" w:type="dxa"/>
            <w:vMerge w:val="restart"/>
            <w:tcBorders>
              <w:top w:val="single" w:sz="4" w:space="0" w:color="000000" w:themeColor="text1"/>
              <w:left w:val="single" w:sz="4" w:space="0" w:color="auto"/>
              <w:right w:val="single" w:sz="4" w:space="0" w:color="auto"/>
            </w:tcBorders>
            <w:vAlign w:val="center"/>
          </w:tcPr>
          <w:p w14:paraId="640877EE" w14:textId="77777777" w:rsidR="00C40764" w:rsidRPr="00C8207B" w:rsidRDefault="00C40764" w:rsidP="00FB25CE">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Príspevok projektu k minimalizácii vplyvu zastavaného prostredia na lokálne klimatické podmienky</w:t>
            </w:r>
          </w:p>
        </w:tc>
        <w:tc>
          <w:tcPr>
            <w:tcW w:w="4803" w:type="dxa"/>
            <w:vMerge w:val="restart"/>
            <w:tcBorders>
              <w:top w:val="single" w:sz="4" w:space="0" w:color="000000" w:themeColor="text1"/>
              <w:left w:val="single" w:sz="4" w:space="0" w:color="auto"/>
              <w:right w:val="single" w:sz="4" w:space="0" w:color="auto"/>
            </w:tcBorders>
            <w:vAlign w:val="center"/>
          </w:tcPr>
          <w:p w14:paraId="33EDCA17" w14:textId="344190E7" w:rsidR="00C40764" w:rsidRPr="00C8207B" w:rsidRDefault="00C40764" w:rsidP="00FB25CE">
            <w:pPr>
              <w:spacing w:line="288" w:lineRule="auto"/>
              <w:rPr>
                <w:rFonts w:ascii="Arial" w:eastAsia="Times New Roman" w:hAnsi="Arial" w:cs="Arial"/>
                <w:color w:val="000000" w:themeColor="text1"/>
                <w:sz w:val="19"/>
                <w:szCs w:val="19"/>
                <w:lang w:bidi="en-US"/>
              </w:rPr>
            </w:pPr>
            <w:r w:rsidRPr="00C8207B">
              <w:rPr>
                <w:rFonts w:ascii="Arial" w:hAnsi="Arial" w:cs="Arial"/>
                <w:color w:val="000000" w:themeColor="text1"/>
                <w:sz w:val="19"/>
                <w:szCs w:val="19"/>
              </w:rPr>
              <w:t>Kritérium hodnotí príspevok projektu k minimalizácii vplyvu zastaveného prostredia na lokálne klimatické podmienky (zadržanie vody, prehrievanie prostredia a pod.) napr. v podobe zelených fasád a striech.</w:t>
            </w:r>
          </w:p>
        </w:tc>
        <w:tc>
          <w:tcPr>
            <w:tcW w:w="1413" w:type="dxa"/>
            <w:vMerge w:val="restart"/>
            <w:tcBorders>
              <w:top w:val="single" w:sz="4" w:space="0" w:color="000000" w:themeColor="text1"/>
              <w:left w:val="single" w:sz="4" w:space="0" w:color="auto"/>
              <w:right w:val="single" w:sz="4" w:space="0" w:color="auto"/>
            </w:tcBorders>
            <w:vAlign w:val="center"/>
          </w:tcPr>
          <w:p w14:paraId="446EAC06" w14:textId="77777777" w:rsidR="00C40764" w:rsidRPr="00C8207B" w:rsidRDefault="00C40764" w:rsidP="00FB25CE">
            <w:pPr>
              <w:spacing w:line="288" w:lineRule="auto"/>
              <w:jc w:val="center"/>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Bodové kritérium</w:t>
            </w:r>
          </w:p>
          <w:p w14:paraId="64CA2996" w14:textId="77777777" w:rsidR="00C40764" w:rsidRPr="00C8207B" w:rsidRDefault="00C40764" w:rsidP="00FB25CE">
            <w:pPr>
              <w:spacing w:line="288" w:lineRule="auto"/>
              <w:jc w:val="center"/>
              <w:rPr>
                <w:rFonts w:ascii="Arial"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tcPr>
          <w:p w14:paraId="3AAA3D4E" w14:textId="77777777"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4700" w:type="dxa"/>
            <w:tcBorders>
              <w:top w:val="single" w:sz="4" w:space="0" w:color="auto"/>
              <w:left w:val="single" w:sz="4" w:space="0" w:color="auto"/>
              <w:bottom w:val="single" w:sz="4" w:space="0" w:color="auto"/>
              <w:right w:val="single" w:sz="4" w:space="0" w:color="auto"/>
            </w:tcBorders>
            <w:vAlign w:val="center"/>
          </w:tcPr>
          <w:p w14:paraId="2FFE9CB3" w14:textId="01296830" w:rsidR="00C40764" w:rsidRPr="00C8207B" w:rsidRDefault="00C40764" w:rsidP="00FB25CE">
            <w:pPr>
              <w:spacing w:line="288" w:lineRule="auto"/>
              <w:ind w:left="25" w:hanging="25"/>
              <w:rPr>
                <w:rFonts w:ascii="Arial" w:hAnsi="Arial" w:cs="Arial"/>
                <w:color w:val="000000" w:themeColor="text1"/>
                <w:sz w:val="19"/>
                <w:szCs w:val="19"/>
              </w:rPr>
            </w:pPr>
            <w:r w:rsidRPr="00C8207B">
              <w:rPr>
                <w:rFonts w:ascii="Arial" w:hAnsi="Arial" w:cs="Arial"/>
                <w:color w:val="000000" w:themeColor="text1"/>
                <w:sz w:val="19"/>
                <w:szCs w:val="19"/>
              </w:rPr>
              <w:t>Projekt realizovanými opatreniami prispieva k minimalizácii vplyvu zastaveného prostredia na lokálne klimatické podmienky.</w:t>
            </w:r>
          </w:p>
        </w:tc>
      </w:tr>
      <w:tr w:rsidR="00C40764" w:rsidRPr="00C8207B" w14:paraId="352F2061" w14:textId="77777777" w:rsidTr="0014117A">
        <w:trPr>
          <w:trHeight w:val="318"/>
        </w:trPr>
        <w:tc>
          <w:tcPr>
            <w:tcW w:w="692" w:type="dxa"/>
            <w:vMerge/>
            <w:tcBorders>
              <w:left w:val="single" w:sz="4" w:space="0" w:color="auto"/>
              <w:bottom w:val="single" w:sz="4" w:space="0" w:color="auto"/>
              <w:right w:val="single" w:sz="4" w:space="0" w:color="auto"/>
            </w:tcBorders>
            <w:vAlign w:val="center"/>
          </w:tcPr>
          <w:p w14:paraId="64265D01" w14:textId="77777777" w:rsidR="00C40764" w:rsidRPr="00C8207B" w:rsidRDefault="00C40764" w:rsidP="00C40764">
            <w:pPr>
              <w:jc w:val="center"/>
              <w:rPr>
                <w:rFonts w:ascii="Arial" w:hAnsi="Arial" w:cs="Arial"/>
                <w:color w:val="000000" w:themeColor="text1"/>
                <w:sz w:val="19"/>
                <w:szCs w:val="19"/>
              </w:rPr>
            </w:pPr>
          </w:p>
        </w:tc>
        <w:tc>
          <w:tcPr>
            <w:tcW w:w="2447" w:type="dxa"/>
            <w:vMerge/>
            <w:tcBorders>
              <w:left w:val="single" w:sz="4" w:space="0" w:color="auto"/>
              <w:bottom w:val="single" w:sz="4" w:space="0" w:color="auto"/>
              <w:right w:val="single" w:sz="4" w:space="0" w:color="auto"/>
            </w:tcBorders>
            <w:vAlign w:val="center"/>
          </w:tcPr>
          <w:p w14:paraId="2ECAE6A7" w14:textId="77777777" w:rsidR="00C40764" w:rsidRPr="00C8207B" w:rsidRDefault="00C40764" w:rsidP="00B42F23">
            <w:pPr>
              <w:spacing w:line="288" w:lineRule="auto"/>
              <w:rPr>
                <w:rFonts w:ascii="Arial" w:eastAsiaTheme="minorHAnsi" w:hAnsi="Arial" w:cs="Arial"/>
                <w:color w:val="000000" w:themeColor="text1"/>
                <w:sz w:val="19"/>
                <w:szCs w:val="19"/>
              </w:rPr>
            </w:pPr>
          </w:p>
        </w:tc>
        <w:tc>
          <w:tcPr>
            <w:tcW w:w="4803" w:type="dxa"/>
            <w:vMerge/>
            <w:tcBorders>
              <w:left w:val="single" w:sz="4" w:space="0" w:color="auto"/>
              <w:bottom w:val="single" w:sz="4" w:space="0" w:color="auto"/>
              <w:right w:val="single" w:sz="4" w:space="0" w:color="auto"/>
            </w:tcBorders>
            <w:vAlign w:val="center"/>
          </w:tcPr>
          <w:p w14:paraId="38FF4EBD" w14:textId="77777777" w:rsidR="00C40764" w:rsidRPr="00C8207B" w:rsidRDefault="00C40764" w:rsidP="00B42F23">
            <w:pPr>
              <w:spacing w:line="288" w:lineRule="auto"/>
              <w:rPr>
                <w:rFonts w:ascii="Arial" w:eastAsia="Times New Roman" w:hAnsi="Arial" w:cs="Arial"/>
                <w:color w:val="000000" w:themeColor="text1"/>
                <w:sz w:val="19"/>
                <w:szCs w:val="19"/>
                <w:lang w:bidi="en-US"/>
              </w:rPr>
            </w:pPr>
          </w:p>
        </w:tc>
        <w:tc>
          <w:tcPr>
            <w:tcW w:w="1413" w:type="dxa"/>
            <w:vMerge/>
            <w:tcBorders>
              <w:left w:val="single" w:sz="4" w:space="0" w:color="auto"/>
              <w:bottom w:val="single" w:sz="4" w:space="0" w:color="auto"/>
              <w:right w:val="single" w:sz="4" w:space="0" w:color="auto"/>
            </w:tcBorders>
            <w:vAlign w:val="center"/>
          </w:tcPr>
          <w:p w14:paraId="357C79BC"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p>
        </w:tc>
        <w:tc>
          <w:tcPr>
            <w:tcW w:w="1559" w:type="dxa"/>
            <w:tcBorders>
              <w:top w:val="single" w:sz="4" w:space="0" w:color="auto"/>
              <w:left w:val="single" w:sz="4" w:space="0" w:color="auto"/>
              <w:bottom w:val="single" w:sz="4" w:space="0" w:color="auto"/>
              <w:right w:val="single" w:sz="4" w:space="0" w:color="auto"/>
            </w:tcBorders>
            <w:vAlign w:val="center"/>
          </w:tcPr>
          <w:p w14:paraId="0356E94F" w14:textId="77777777" w:rsidR="00C40764" w:rsidRPr="00C8207B" w:rsidRDefault="00C40764" w:rsidP="00B42F23">
            <w:pPr>
              <w:spacing w:line="288" w:lineRule="auto"/>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4700" w:type="dxa"/>
            <w:tcBorders>
              <w:top w:val="single" w:sz="4" w:space="0" w:color="auto"/>
              <w:left w:val="single" w:sz="4" w:space="0" w:color="auto"/>
              <w:bottom w:val="single" w:sz="4" w:space="0" w:color="auto"/>
              <w:right w:val="single" w:sz="4" w:space="0" w:color="auto"/>
            </w:tcBorders>
            <w:vAlign w:val="center"/>
          </w:tcPr>
          <w:p w14:paraId="38411E2B" w14:textId="770E0FE1" w:rsidR="00C40764" w:rsidRPr="00C8207B" w:rsidRDefault="00C40764" w:rsidP="00B42F23">
            <w:pPr>
              <w:spacing w:line="288" w:lineRule="auto"/>
              <w:ind w:left="25" w:hanging="25"/>
              <w:rPr>
                <w:rFonts w:ascii="Arial" w:eastAsiaTheme="minorHAnsi" w:hAnsi="Arial" w:cs="Arial"/>
                <w:color w:val="000000" w:themeColor="text1"/>
                <w:sz w:val="19"/>
                <w:szCs w:val="19"/>
              </w:rPr>
            </w:pPr>
            <w:r w:rsidRPr="00C8207B">
              <w:rPr>
                <w:rFonts w:ascii="Arial" w:hAnsi="Arial" w:cs="Arial"/>
                <w:color w:val="000000" w:themeColor="text1"/>
                <w:sz w:val="19"/>
                <w:szCs w:val="19"/>
              </w:rPr>
              <w:t>Projekt nerieši opatrenia na minimalizáciu vplyvu zastaveného prostredia na lokálne klimatické podmienky.</w:t>
            </w:r>
          </w:p>
        </w:tc>
      </w:tr>
    </w:tbl>
    <w:p w14:paraId="2A0AE7D6" w14:textId="48DF7B8F" w:rsidR="00E02BE7" w:rsidRPr="00C8207B" w:rsidRDefault="00E02BE7" w:rsidP="00E02BE7">
      <w:pPr>
        <w:pStyle w:val="predvolen0"/>
        <w:spacing w:before="120" w:beforeAutospacing="0" w:after="120" w:afterAutospacing="0" w:line="288" w:lineRule="auto"/>
        <w:jc w:val="both"/>
      </w:pPr>
      <w:r w:rsidRPr="00C8207B">
        <w:rPr>
          <w:rFonts w:ascii="Arial" w:hAnsi="Arial" w:cs="Arial"/>
          <w:sz w:val="19"/>
          <w:szCs w:val="19"/>
        </w:rPr>
        <w:t>Hodnotiteľ posudzuje najmä informácie uvedené v</w:t>
      </w:r>
      <w:r w:rsidR="00355BD1">
        <w:rPr>
          <w:rFonts w:ascii="Arial" w:hAnsi="Arial" w:cs="Arial"/>
          <w:sz w:val="19"/>
          <w:szCs w:val="19"/>
        </w:rPr>
        <w:t> </w:t>
      </w:r>
      <w:r w:rsidRPr="00C8207B">
        <w:rPr>
          <w:rFonts w:ascii="Arial" w:hAnsi="Arial" w:cs="Arial"/>
          <w:sz w:val="19"/>
          <w:szCs w:val="19"/>
        </w:rPr>
        <w:t>častiach</w:t>
      </w:r>
      <w:r w:rsidR="00355BD1">
        <w:rPr>
          <w:rFonts w:ascii="Arial" w:hAnsi="Arial" w:cs="Arial"/>
          <w:sz w:val="19"/>
          <w:szCs w:val="19"/>
        </w:rPr>
        <w:t xml:space="preserve"> ŽoNFP</w:t>
      </w:r>
      <w:r w:rsidRPr="00C8207B">
        <w:rPr>
          <w:rFonts w:ascii="Arial" w:hAnsi="Arial" w:cs="Arial"/>
          <w:sz w:val="19"/>
          <w:szCs w:val="19"/>
        </w:rPr>
        <w:t>: 7. Popis projektu, príloha Opis projektu</w:t>
      </w:r>
      <w:r w:rsidR="00A13426">
        <w:rPr>
          <w:rFonts w:ascii="Arial" w:hAnsi="Arial" w:cs="Arial"/>
          <w:sz w:val="19"/>
          <w:szCs w:val="19"/>
        </w:rPr>
        <w:t>, príloha Projektová dokumentácia.</w:t>
      </w:r>
    </w:p>
    <w:p w14:paraId="44C488BD" w14:textId="0F3F0BD6" w:rsidR="00BC785F" w:rsidRPr="003A004E" w:rsidRDefault="00E02BE7" w:rsidP="00BC785F">
      <w:pPr>
        <w:pStyle w:val="Predvolen"/>
        <w:spacing w:before="120" w:after="120" w:line="288" w:lineRule="auto"/>
        <w:jc w:val="both"/>
        <w:rPr>
          <w:rFonts w:ascii="Arial" w:hAnsi="Arial" w:cs="Arial"/>
          <w:color w:val="000000" w:themeColor="text1"/>
          <w:sz w:val="19"/>
          <w:szCs w:val="19"/>
          <w:lang w:val="sk-SK"/>
        </w:rPr>
      </w:pPr>
      <w:r w:rsidRPr="00C8207B">
        <w:rPr>
          <w:rFonts w:ascii="Arial" w:hAnsi="Arial" w:cs="Arial"/>
          <w:sz w:val="19"/>
          <w:szCs w:val="19"/>
          <w:lang w:val="sk-SK"/>
        </w:rPr>
        <w:t>Hodnotiteľ hodnotí príspevok projektu k minimalizácii vplyvu zastavaného prostredia na lokálne klimatické podmienky (zadržanie vody, prehrievanie prostredia</w:t>
      </w:r>
      <w:r w:rsidR="004D7AAF">
        <w:rPr>
          <w:rFonts w:ascii="Arial" w:hAnsi="Arial" w:cs="Arial"/>
          <w:sz w:val="19"/>
          <w:szCs w:val="19"/>
          <w:lang w:val="sk-SK"/>
        </w:rPr>
        <w:t xml:space="preserve">, </w:t>
      </w:r>
      <w:r w:rsidR="004D7AAF" w:rsidRPr="00B96711">
        <w:rPr>
          <w:rFonts w:ascii="Arial" w:hAnsi="Arial" w:cs="Arial"/>
          <w:sz w:val="19"/>
          <w:szCs w:val="19"/>
        </w:rPr>
        <w:t>budovanie dažďových záhrad</w:t>
      </w:r>
      <w:r w:rsidR="004D7AAF">
        <w:rPr>
          <w:rFonts w:ascii="Arial" w:hAnsi="Arial" w:cs="Arial"/>
          <w:sz w:val="19"/>
          <w:szCs w:val="19"/>
        </w:rPr>
        <w:t xml:space="preserve">, </w:t>
      </w:r>
      <w:r w:rsidR="004D7AAF" w:rsidRPr="00B96711">
        <w:rPr>
          <w:rFonts w:ascii="Arial" w:hAnsi="Arial" w:cs="Arial"/>
          <w:sz w:val="19"/>
          <w:szCs w:val="19"/>
        </w:rPr>
        <w:t>budovanie vegetačných striech</w:t>
      </w:r>
      <w:r w:rsidR="004D7AAF">
        <w:rPr>
          <w:rFonts w:ascii="Arial" w:hAnsi="Arial" w:cs="Arial"/>
          <w:sz w:val="19"/>
          <w:szCs w:val="19"/>
        </w:rPr>
        <w:t xml:space="preserve">, </w:t>
      </w:r>
      <w:r w:rsidR="004D7AAF" w:rsidRPr="00B96711">
        <w:rPr>
          <w:rFonts w:ascii="Arial" w:hAnsi="Arial" w:cs="Arial"/>
          <w:sz w:val="19"/>
          <w:szCs w:val="19"/>
        </w:rPr>
        <w:t>budovanie vertikálnych záhrad, zelených stien</w:t>
      </w:r>
      <w:r w:rsidR="004D7AAF">
        <w:rPr>
          <w:rFonts w:ascii="Arial" w:hAnsi="Arial" w:cs="Arial"/>
          <w:sz w:val="19"/>
          <w:szCs w:val="19"/>
        </w:rPr>
        <w:t xml:space="preserve">, </w:t>
      </w:r>
      <w:r w:rsidR="004D7AAF" w:rsidRPr="00B96711">
        <w:rPr>
          <w:rFonts w:ascii="Arial" w:hAnsi="Arial" w:cs="Arial"/>
          <w:sz w:val="19"/>
          <w:szCs w:val="19"/>
        </w:rPr>
        <w:t>využívanie zatrávňovacej dlažby</w:t>
      </w:r>
      <w:r w:rsidR="004D7AAF">
        <w:rPr>
          <w:rFonts w:ascii="Arial" w:hAnsi="Arial" w:cs="Arial"/>
          <w:sz w:val="19"/>
          <w:szCs w:val="19"/>
        </w:rPr>
        <w:t xml:space="preserve">, </w:t>
      </w:r>
      <w:r w:rsidR="004D7AAF" w:rsidRPr="00B96711">
        <w:rPr>
          <w:rFonts w:ascii="Arial" w:hAnsi="Arial" w:cs="Arial"/>
          <w:sz w:val="19"/>
          <w:szCs w:val="19"/>
        </w:rPr>
        <w:t>vysádzanie a udržiavanie sídelnej zelene</w:t>
      </w:r>
      <w:r w:rsidRPr="00C8207B">
        <w:rPr>
          <w:rFonts w:ascii="Arial" w:hAnsi="Arial" w:cs="Arial"/>
          <w:sz w:val="19"/>
          <w:szCs w:val="19"/>
          <w:lang w:val="sk-SK"/>
        </w:rPr>
        <w:t xml:space="preserve"> a pod.) napr. v podobe zelených fasád a striech ako aj ďalších súvisiacich opatrení podporujúcich udržateľné životné prostredie.</w:t>
      </w:r>
      <w:r w:rsidR="00BC785F" w:rsidRPr="00C8207B">
        <w:rPr>
          <w:rFonts w:ascii="Arial" w:hAnsi="Arial" w:cs="Arial"/>
          <w:sz w:val="19"/>
          <w:szCs w:val="19"/>
          <w:lang w:val="sk-SK"/>
        </w:rPr>
        <w:t xml:space="preserve"> </w:t>
      </w:r>
      <w:r w:rsidR="00BC785F" w:rsidRPr="003A004E">
        <w:rPr>
          <w:rFonts w:ascii="Arial" w:hAnsi="Arial" w:cs="Arial"/>
          <w:color w:val="000000" w:themeColor="text1"/>
          <w:sz w:val="19"/>
          <w:szCs w:val="19"/>
          <w:lang w:val="sk-SK"/>
        </w:rPr>
        <w:t>V prípade, že plánované realizované opatrenia, ktoré prispievajú k minimalizácii vplyvu zastaveného prostredia na lokálne klimatické podmienky</w:t>
      </w:r>
      <w:r w:rsidR="00431B90" w:rsidRPr="003A004E">
        <w:rPr>
          <w:rFonts w:ascii="Arial" w:hAnsi="Arial" w:cs="Arial"/>
          <w:color w:val="000000" w:themeColor="text1"/>
          <w:sz w:val="19"/>
          <w:szCs w:val="19"/>
          <w:lang w:val="sk-SK"/>
        </w:rPr>
        <w:t xml:space="preserve"> vyplývajú z realizácie konkrétnych aktivit projektu,</w:t>
      </w:r>
      <w:r w:rsidR="00BC785F" w:rsidRPr="003A004E">
        <w:rPr>
          <w:rFonts w:ascii="Arial" w:hAnsi="Arial" w:cs="Arial"/>
          <w:color w:val="000000" w:themeColor="text1"/>
          <w:sz w:val="19"/>
          <w:szCs w:val="19"/>
          <w:lang w:val="sk-SK"/>
        </w:rPr>
        <w:t xml:space="preserve"> hodnotiteľ priradí bodové hodnotenie (2)</w:t>
      </w:r>
      <w:r w:rsidR="00431B90" w:rsidRPr="003A004E">
        <w:rPr>
          <w:rFonts w:ascii="Arial" w:hAnsi="Arial" w:cs="Arial"/>
          <w:color w:val="000000" w:themeColor="text1"/>
          <w:sz w:val="19"/>
          <w:szCs w:val="19"/>
          <w:lang w:val="sk-SK"/>
        </w:rPr>
        <w:t>. V</w:t>
      </w:r>
      <w:r w:rsidR="00BC785F" w:rsidRPr="003A004E">
        <w:rPr>
          <w:rFonts w:ascii="Arial" w:hAnsi="Arial" w:cs="Arial"/>
          <w:color w:val="000000" w:themeColor="text1"/>
          <w:sz w:val="19"/>
          <w:szCs w:val="19"/>
          <w:lang w:val="sk-SK"/>
        </w:rPr>
        <w:t> opačnom prípade priradí bodovú hodnotu (0)</w:t>
      </w:r>
      <w:r w:rsidR="00431B90" w:rsidRPr="003A004E">
        <w:rPr>
          <w:rFonts w:ascii="Arial" w:hAnsi="Arial" w:cs="Arial"/>
          <w:color w:val="000000" w:themeColor="text1"/>
          <w:sz w:val="19"/>
          <w:szCs w:val="19"/>
          <w:lang w:val="sk-SK"/>
        </w:rPr>
        <w:t xml:space="preserve"> v zmysle popisu hodnotiaceho kritéria.</w:t>
      </w:r>
    </w:p>
    <w:p w14:paraId="1B56AE8B" w14:textId="307B3637" w:rsidR="0011119E" w:rsidRDefault="00E02BE7" w:rsidP="00025E66">
      <w:pPr>
        <w:pStyle w:val="predvolen0"/>
        <w:spacing w:before="120" w:beforeAutospacing="0" w:after="120" w:afterAutospacing="0" w:line="288" w:lineRule="auto"/>
        <w:jc w:val="both"/>
        <w:rPr>
          <w:rFonts w:ascii="Arial" w:hAnsi="Arial" w:cs="Arial"/>
          <w:sz w:val="19"/>
          <w:szCs w:val="19"/>
        </w:rPr>
      </w:pPr>
      <w:r w:rsidRPr="00C8207B">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1E652E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C06B75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28B5500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4ECB8324"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072E62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02F52DFC"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12F1C3BD" w14:textId="77777777" w:rsidR="00FB25CE" w:rsidRDefault="00FB25CE" w:rsidP="00025E66">
      <w:pPr>
        <w:pStyle w:val="predvolen0"/>
        <w:spacing w:before="120" w:beforeAutospacing="0" w:after="120" w:afterAutospacing="0" w:line="288" w:lineRule="auto"/>
        <w:jc w:val="both"/>
        <w:rPr>
          <w:rFonts w:ascii="Arial" w:hAnsi="Arial" w:cs="Arial"/>
          <w:sz w:val="19"/>
          <w:szCs w:val="19"/>
        </w:rPr>
      </w:pPr>
    </w:p>
    <w:p w14:paraId="72292EAC"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p w14:paraId="30F07C2A"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p w14:paraId="14D81E85"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p w14:paraId="42177DD4" w14:textId="77777777" w:rsidR="00B14C45" w:rsidRDefault="00B14C45" w:rsidP="00025E66">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598"/>
        <w:gridCol w:w="14528"/>
      </w:tblGrid>
      <w:tr w:rsidR="006B000A" w:rsidRPr="00C8207B" w14:paraId="36592148" w14:textId="77777777" w:rsidTr="00BB2790">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Administratívna a prevádzková kapacita žiadateľa</w:t>
            </w:r>
          </w:p>
        </w:tc>
      </w:tr>
    </w:tbl>
    <w:p w14:paraId="64F1087C"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2"/>
        <w:gridCol w:w="2400"/>
        <w:gridCol w:w="3485"/>
        <w:gridCol w:w="1385"/>
        <w:gridCol w:w="1557"/>
        <w:gridCol w:w="5705"/>
      </w:tblGrid>
      <w:tr w:rsidR="00D60222" w:rsidRPr="00C8207B" w14:paraId="7339ED2A" w14:textId="77777777" w:rsidTr="00FB25CE">
        <w:trPr>
          <w:trHeight w:val="397"/>
          <w:tblHeader/>
        </w:trPr>
        <w:tc>
          <w:tcPr>
            <w:tcW w:w="6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C8207B" w:rsidRDefault="004A7540"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4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C8207B" w:rsidRDefault="004A7540"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C8207B"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0BEBDA32" w14:textId="77777777" w:rsidTr="00FB25CE">
        <w:trPr>
          <w:trHeight w:val="510"/>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3.1</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77777777" w:rsidR="00C40764" w:rsidRPr="00C8207B" w:rsidRDefault="00C40764" w:rsidP="00FB25CE">
            <w:pPr>
              <w:spacing w:line="288" w:lineRule="auto"/>
              <w:contextualSpacing/>
              <w:rPr>
                <w:rFonts w:ascii="Arial" w:hAnsi="Arial" w:cs="Arial"/>
                <w:color w:val="000000" w:themeColor="text1"/>
                <w:sz w:val="19"/>
                <w:szCs w:val="19"/>
              </w:rPr>
            </w:pPr>
            <w:r w:rsidRPr="00C8207B">
              <w:rPr>
                <w:rFonts w:ascii="Arial" w:hAnsi="Arial" w:cs="Arial"/>
                <w:color w:val="000000" w:themeColor="text1"/>
                <w:sz w:val="19"/>
                <w:szCs w:val="19"/>
              </w:rPr>
              <w:t>Posúdenie administratívnych a odborných kapacít na riadenie a realizáciu projektu</w:t>
            </w:r>
          </w:p>
        </w:tc>
        <w:tc>
          <w:tcPr>
            <w:tcW w:w="3485" w:type="dxa"/>
            <w:vMerge w:val="restart"/>
            <w:tcBorders>
              <w:top w:val="single" w:sz="4" w:space="0" w:color="auto"/>
              <w:left w:val="single" w:sz="4" w:space="0" w:color="auto"/>
              <w:bottom w:val="single" w:sz="4" w:space="0" w:color="auto"/>
              <w:right w:val="single" w:sz="4" w:space="0" w:color="auto"/>
            </w:tcBorders>
            <w:vAlign w:val="center"/>
          </w:tcPr>
          <w:p w14:paraId="19DD23BA" w14:textId="77777777"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752951CC" w:rsidR="00C40764" w:rsidRPr="00C8207B" w:rsidRDefault="00C40764" w:rsidP="00FB25CE">
            <w:pPr>
              <w:spacing w:line="288" w:lineRule="auto"/>
              <w:contextualSpacing/>
              <w:jc w:val="both"/>
              <w:rPr>
                <w:rFonts w:ascii="Arial" w:hAnsi="Arial" w:cs="Arial"/>
                <w:color w:val="000000" w:themeColor="text1"/>
                <w:sz w:val="19"/>
                <w:szCs w:val="19"/>
              </w:rPr>
            </w:pPr>
            <w:r w:rsidRPr="00C8207B">
              <w:rPr>
                <w:rFonts w:ascii="Arial" w:hAnsi="Arial" w:cs="Arial"/>
                <w:color w:val="000000" w:themeColor="text1"/>
                <w:sz w:val="19"/>
                <w:szCs w:val="19"/>
              </w:rPr>
              <w:t>Administratívne a odborné kapacity môžu byť zabezpečené buď z interných alebo externých zdrojov.</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14:paraId="1F47C481" w14:textId="77777777" w:rsidR="00C40764" w:rsidRPr="00C8207B" w:rsidRDefault="00C40764" w:rsidP="00FB25CE">
            <w:pPr>
              <w:widowControl w:val="0"/>
              <w:spacing w:line="288" w:lineRule="auto"/>
              <w:contextualSpacing/>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p w14:paraId="1F4A3B11" w14:textId="77777777" w:rsidR="00C40764" w:rsidRPr="00C8207B" w:rsidRDefault="00C40764" w:rsidP="00FB25CE">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237B21D8" w:rsidR="00C40764" w:rsidRPr="00C8207B" w:rsidRDefault="00C40764" w:rsidP="00FB25CE">
            <w:pPr>
              <w:spacing w:line="288" w:lineRule="auto"/>
              <w:contextualSpacing/>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5705" w:type="dxa"/>
            <w:tcBorders>
              <w:top w:val="single" w:sz="4" w:space="0" w:color="auto"/>
              <w:left w:val="single" w:sz="4" w:space="0" w:color="auto"/>
              <w:bottom w:val="single" w:sz="4" w:space="0" w:color="auto"/>
              <w:right w:val="single" w:sz="4" w:space="0" w:color="auto"/>
            </w:tcBorders>
            <w:vAlign w:val="center"/>
            <w:hideMark/>
          </w:tcPr>
          <w:p w14:paraId="4AD3D29E"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3B43D25D" w14:textId="77777777" w:rsidR="00C40764" w:rsidRPr="00C8207B" w:rsidRDefault="00C40764" w:rsidP="00FB25CE">
            <w:pPr>
              <w:spacing w:line="288" w:lineRule="auto"/>
              <w:contextualSpacing/>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má zabezpečené, resp. deklaruje zabezpečenie riadenia projektu:</w:t>
            </w:r>
          </w:p>
          <w:p w14:paraId="33EA00E5" w14:textId="77777777"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33311321" w:rsidR="00C40764" w:rsidRPr="00C8207B" w:rsidRDefault="00C40764" w:rsidP="00FB25CE">
            <w:pPr>
              <w:numPr>
                <w:ilvl w:val="0"/>
                <w:numId w:val="2"/>
              </w:numPr>
              <w:spacing w:line="288" w:lineRule="auto"/>
              <w:ind w:left="308" w:hanging="283"/>
              <w:contextualSpacing/>
              <w:rPr>
                <w:rFonts w:ascii="Arial" w:eastAsia="Helvetica" w:hAnsi="Arial" w:cs="Arial"/>
                <w:color w:val="000000" w:themeColor="text1"/>
                <w:sz w:val="19"/>
                <w:szCs w:val="19"/>
                <w:lang w:bidi="en-US"/>
              </w:rPr>
            </w:pPr>
            <w:r w:rsidRPr="00C8207B">
              <w:rPr>
                <w:rFonts w:ascii="Arial" w:eastAsia="Helvetica" w:hAnsi="Arial" w:cs="Arial"/>
                <w:color w:val="000000" w:themeColor="text1"/>
                <w:sz w:val="19"/>
                <w:szCs w:val="19"/>
                <w:lang w:bidi="en-US"/>
              </w:rPr>
              <w:t>internými kapacitami primeranými rozsahu projektu, ktoré majú skúsenosti v oblasti riadenia obdobných/porovnateľných projektov.</w:t>
            </w:r>
          </w:p>
        </w:tc>
      </w:tr>
      <w:tr w:rsidR="00C40764" w:rsidRPr="00C8207B" w14:paraId="012D8E6F" w14:textId="77777777" w:rsidTr="00FB25CE">
        <w:trPr>
          <w:trHeight w:val="495"/>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0F7050F3"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1</w:t>
            </w:r>
          </w:p>
        </w:tc>
        <w:tc>
          <w:tcPr>
            <w:tcW w:w="5705" w:type="dxa"/>
            <w:tcBorders>
              <w:top w:val="single" w:sz="4" w:space="0" w:color="auto"/>
              <w:left w:val="single" w:sz="4" w:space="0" w:color="auto"/>
              <w:bottom w:val="single" w:sz="4" w:space="0" w:color="auto"/>
              <w:right w:val="single" w:sz="4" w:space="0" w:color="auto"/>
            </w:tcBorders>
            <w:vAlign w:val="center"/>
            <w:hideMark/>
          </w:tcPr>
          <w:p w14:paraId="5DE04E6D" w14:textId="2D6E4B09"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C40764" w:rsidRPr="00C8207B" w14:paraId="4C5375D2" w14:textId="77777777" w:rsidTr="00FB25CE">
        <w:trPr>
          <w:trHeight w:val="420"/>
        </w:trPr>
        <w:tc>
          <w:tcPr>
            <w:tcW w:w="602"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3485"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C40764" w:rsidRPr="00C8207B" w:rsidRDefault="00C40764" w:rsidP="00B42F23">
            <w:pPr>
              <w:spacing w:line="288" w:lineRule="auto"/>
              <w:contextualSpacing/>
              <w:rPr>
                <w:rFonts w:ascii="Arial" w:eastAsiaTheme="minorHAnsi" w:hAnsi="Arial" w:cs="Arial"/>
                <w:color w:val="000000" w:themeColor="text1"/>
                <w:sz w:val="19"/>
                <w:szCs w:val="19"/>
              </w:rPr>
            </w:pPr>
          </w:p>
        </w:tc>
        <w:tc>
          <w:tcPr>
            <w:tcW w:w="1385"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77777777" w:rsidR="00C40764" w:rsidRPr="00C8207B" w:rsidRDefault="00C40764" w:rsidP="00B42F23">
            <w:pPr>
              <w:spacing w:line="288" w:lineRule="auto"/>
              <w:contextualSpacing/>
              <w:jc w:val="center"/>
              <w:rPr>
                <w:rFonts w:ascii="Arial" w:eastAsiaTheme="minorHAnsi" w:hAnsi="Arial" w:cs="Arial"/>
                <w:color w:val="000000" w:themeColor="text1"/>
                <w:sz w:val="19"/>
                <w:szCs w:val="19"/>
              </w:rPr>
            </w:pPr>
            <w:r w:rsidRPr="00C8207B">
              <w:rPr>
                <w:rFonts w:ascii="Arial" w:hAnsi="Arial" w:cs="Arial"/>
                <w:color w:val="000000" w:themeColor="text1"/>
                <w:sz w:val="19"/>
                <w:szCs w:val="19"/>
              </w:rPr>
              <w:t>0</w:t>
            </w:r>
          </w:p>
        </w:tc>
        <w:tc>
          <w:tcPr>
            <w:tcW w:w="5705" w:type="dxa"/>
            <w:tcBorders>
              <w:top w:val="single" w:sz="4" w:space="0" w:color="auto"/>
              <w:left w:val="single" w:sz="4" w:space="0" w:color="auto"/>
              <w:bottom w:val="single" w:sz="4" w:space="0" w:color="auto"/>
              <w:right w:val="single" w:sz="4" w:space="0" w:color="auto"/>
            </w:tcBorders>
            <w:vAlign w:val="center"/>
            <w:hideMark/>
          </w:tcPr>
          <w:p w14:paraId="033611BF" w14:textId="16620944" w:rsidR="00C40764" w:rsidRPr="00C8207B" w:rsidRDefault="00C40764" w:rsidP="00FB25CE">
            <w:pPr>
              <w:spacing w:line="288" w:lineRule="auto"/>
              <w:contextualSpacing/>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0D55BC80" w14:textId="6017BED7" w:rsidR="005E6A10" w:rsidRPr="00C8207B" w:rsidRDefault="005E6A10"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07508280" w14:textId="77777777" w:rsidR="00FB25CE" w:rsidRDefault="00FB25CE"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D2D2908"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388BEA07" w14:textId="3E92F01B"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A9DEB60" w14:textId="2612017E"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EA318A">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46542E">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475BC41A" w14:textId="5E13114C"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194D21">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267EE773" w14:textId="1C8B76F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komplexným definovaním jednotlivých pozícií riadiaceho tímu (napr. hlavný manažér, projektový manažér, finančný manažér, manažér pre</w:t>
      </w:r>
      <w:r w:rsidR="00194D21">
        <w:rPr>
          <w:rFonts w:ascii="Arial" w:hAnsi="Arial" w:cs="Arial"/>
          <w:color w:val="000000" w:themeColor="text1"/>
          <w:sz w:val="19"/>
          <w:szCs w:val="19"/>
          <w:lang w:val="sk-SK"/>
        </w:rPr>
        <w:t xml:space="preserve"> verejné obstarávanie</w:t>
      </w:r>
      <w:r w:rsidRPr="00C8207B">
        <w:rPr>
          <w:rFonts w:ascii="Arial" w:hAnsi="Arial" w:cs="Arial"/>
          <w:color w:val="000000" w:themeColor="text1"/>
          <w:sz w:val="19"/>
          <w:szCs w:val="19"/>
          <w:lang w:val="sk-SK"/>
        </w:rPr>
        <w:t xml:space="preserve"> a pod.),</w:t>
      </w:r>
    </w:p>
    <w:p w14:paraId="6D81DD9F" w14:textId="479E1BE8"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konkrétnym obsadením jednotlivých pozícií projektového tímu (uvedenie </w:t>
      </w:r>
      <w:r w:rsidR="00194D21">
        <w:rPr>
          <w:rFonts w:ascii="Arial" w:hAnsi="Arial" w:cs="Arial"/>
          <w:color w:val="000000" w:themeColor="text1"/>
          <w:sz w:val="19"/>
          <w:szCs w:val="19"/>
          <w:lang w:val="sk-SK"/>
        </w:rPr>
        <w:t xml:space="preserve">konkrétnych osôb </w:t>
      </w:r>
      <w:r w:rsidRPr="00C8207B">
        <w:rPr>
          <w:rFonts w:ascii="Arial" w:hAnsi="Arial" w:cs="Arial"/>
          <w:color w:val="000000" w:themeColor="text1"/>
          <w:sz w:val="19"/>
          <w:szCs w:val="19"/>
          <w:lang w:val="sk-SK"/>
        </w:rPr>
        <w:t>jednotlivých členo</w:t>
      </w:r>
      <w:r w:rsidR="00194D21">
        <w:rPr>
          <w:rFonts w:ascii="Arial" w:hAnsi="Arial" w:cs="Arial"/>
          <w:color w:val="000000" w:themeColor="text1"/>
          <w:sz w:val="19"/>
          <w:szCs w:val="19"/>
          <w:lang w:val="sk-SK"/>
        </w:rPr>
        <w:t xml:space="preserve">v </w:t>
      </w:r>
      <w:r w:rsidRPr="00C8207B">
        <w:rPr>
          <w:rFonts w:ascii="Arial" w:hAnsi="Arial" w:cs="Arial"/>
          <w:color w:val="000000" w:themeColor="text1"/>
          <w:sz w:val="19"/>
          <w:szCs w:val="19"/>
          <w:lang w:val="sk-SK"/>
        </w:rPr>
        <w:t>tímu, resp. uvedenie kvalifikačných požiadaviek na jednotlivé pozície),</w:t>
      </w:r>
    </w:p>
    <w:p w14:paraId="2A201B78" w14:textId="77777777" w:rsidR="005E6A10" w:rsidRPr="00C8207B" w:rsidRDefault="005E6A10"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CCA8411" w14:textId="77777777" w:rsidR="005E6A10" w:rsidRPr="00C8207B" w:rsidRDefault="005E6A10"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0393FDD" w14:textId="7CEF3634" w:rsidR="005E6A10" w:rsidRDefault="005E6A10" w:rsidP="005E6A10">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AB11DC" w14:textId="77777777" w:rsidR="00FB25CE" w:rsidRDefault="00FB25CE" w:rsidP="005E6A10">
      <w:pPr>
        <w:spacing w:before="120" w:after="120" w:line="288" w:lineRule="auto"/>
        <w:rPr>
          <w:rFonts w:ascii="Arial" w:hAnsi="Arial" w:cs="Arial"/>
          <w:color w:val="000000" w:themeColor="text1"/>
          <w:sz w:val="19"/>
          <w:szCs w:val="19"/>
        </w:rPr>
      </w:pPr>
    </w:p>
    <w:p w14:paraId="5BD908F3" w14:textId="77777777" w:rsidR="00FB25CE" w:rsidRDefault="00FB25CE" w:rsidP="005E6A10">
      <w:pPr>
        <w:spacing w:before="120" w:after="120" w:line="288" w:lineRule="auto"/>
        <w:rPr>
          <w:rFonts w:ascii="Arial" w:hAnsi="Arial" w:cs="Arial"/>
          <w:color w:val="000000" w:themeColor="text1"/>
          <w:sz w:val="19"/>
          <w:szCs w:val="19"/>
        </w:rPr>
      </w:pPr>
    </w:p>
    <w:p w14:paraId="30393EED" w14:textId="77777777" w:rsidR="00FB25CE" w:rsidRDefault="00FB25CE" w:rsidP="005E6A10">
      <w:pPr>
        <w:spacing w:before="120" w:after="120" w:line="288" w:lineRule="auto"/>
        <w:rPr>
          <w:rFonts w:ascii="Arial" w:hAnsi="Arial" w:cs="Arial"/>
          <w:color w:val="000000" w:themeColor="text1"/>
          <w:sz w:val="19"/>
          <w:szCs w:val="19"/>
        </w:rPr>
      </w:pPr>
    </w:p>
    <w:p w14:paraId="1F2FCC1D" w14:textId="77777777" w:rsidR="00FB25CE" w:rsidRDefault="00FB25CE" w:rsidP="005E6A10">
      <w:pPr>
        <w:spacing w:before="120" w:after="120" w:line="288" w:lineRule="auto"/>
        <w:rPr>
          <w:rFonts w:ascii="Arial" w:hAnsi="Arial" w:cs="Arial"/>
          <w:color w:val="000000" w:themeColor="text1"/>
          <w:sz w:val="19"/>
          <w:szCs w:val="19"/>
        </w:rPr>
      </w:pPr>
    </w:p>
    <w:p w14:paraId="07B628FD" w14:textId="77777777" w:rsidR="00FB25CE" w:rsidRDefault="00FB25CE" w:rsidP="005E6A10">
      <w:pPr>
        <w:spacing w:before="120" w:after="120" w:line="288" w:lineRule="auto"/>
        <w:rPr>
          <w:rFonts w:ascii="Arial" w:hAnsi="Arial" w:cs="Arial"/>
          <w:color w:val="000000" w:themeColor="text1"/>
          <w:sz w:val="19"/>
          <w:szCs w:val="19"/>
        </w:rPr>
      </w:pPr>
    </w:p>
    <w:p w14:paraId="724F2B14" w14:textId="77777777" w:rsidR="00FB25CE" w:rsidRDefault="00FB25CE" w:rsidP="005E6A10">
      <w:pPr>
        <w:spacing w:before="120" w:after="120" w:line="288" w:lineRule="auto"/>
        <w:rPr>
          <w:rFonts w:ascii="Arial" w:hAnsi="Arial" w:cs="Arial"/>
          <w:color w:val="000000" w:themeColor="text1"/>
          <w:sz w:val="19"/>
          <w:szCs w:val="19"/>
        </w:rPr>
      </w:pPr>
    </w:p>
    <w:p w14:paraId="62348ECE" w14:textId="77777777" w:rsidR="00FB25CE" w:rsidRDefault="00FB25CE" w:rsidP="005E6A10">
      <w:pPr>
        <w:spacing w:before="120" w:after="120" w:line="288" w:lineRule="auto"/>
        <w:rPr>
          <w:rFonts w:ascii="Arial" w:hAnsi="Arial" w:cs="Arial"/>
          <w:color w:val="000000" w:themeColor="text1"/>
          <w:sz w:val="19"/>
          <w:szCs w:val="19"/>
        </w:rPr>
      </w:pPr>
    </w:p>
    <w:p w14:paraId="15576E73" w14:textId="77777777" w:rsidR="00FB25CE" w:rsidRPr="00C8207B" w:rsidRDefault="00FB25CE" w:rsidP="005E6A10">
      <w:pPr>
        <w:spacing w:before="120" w:after="120" w:line="288" w:lineRule="auto"/>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072"/>
        <w:gridCol w:w="1389"/>
        <w:gridCol w:w="1557"/>
        <w:gridCol w:w="6126"/>
      </w:tblGrid>
      <w:tr w:rsidR="00D60222" w:rsidRPr="00C8207B" w14:paraId="2662E633" w14:textId="77777777" w:rsidTr="00FB25CE">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0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6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D2F7610" w14:textId="77777777" w:rsidTr="00FB25CE">
        <w:trPr>
          <w:trHeight w:val="1170"/>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3.2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77777777" w:rsidR="00C40764" w:rsidRPr="00C8207B" w:rsidRDefault="00C40764" w:rsidP="00C40764">
            <w:pPr>
              <w:spacing w:line="288" w:lineRule="auto"/>
              <w:rPr>
                <w:rFonts w:ascii="Arial" w:hAnsi="Arial" w:cs="Arial"/>
                <w:color w:val="000000" w:themeColor="text1"/>
                <w:sz w:val="19"/>
                <w:szCs w:val="19"/>
              </w:rPr>
            </w:pPr>
            <w:r w:rsidRPr="00C8207B">
              <w:rPr>
                <w:rFonts w:ascii="Arial" w:hAnsi="Arial" w:cs="Arial"/>
                <w:color w:val="000000" w:themeColor="text1"/>
                <w:sz w:val="19"/>
                <w:szCs w:val="19"/>
              </w:rPr>
              <w:t>Posúdenie prevádzkovej  a technickej udržateľnosti projektu</w:t>
            </w:r>
          </w:p>
        </w:tc>
        <w:tc>
          <w:tcPr>
            <w:tcW w:w="3072"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4829C4B0"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77777777" w:rsidR="00C40764" w:rsidRPr="00C8207B" w:rsidRDefault="00C40764" w:rsidP="00C40764">
            <w:pPr>
              <w:widowControl w:val="0"/>
              <w:spacing w:line="288" w:lineRule="auto"/>
              <w:jc w:val="center"/>
              <w:rPr>
                <w:rFonts w:ascii="Arial" w:eastAsia="Helvetica" w:hAnsi="Arial" w:cs="Arial"/>
                <w:color w:val="000000" w:themeColor="text1"/>
                <w:sz w:val="19"/>
                <w:szCs w:val="19"/>
                <w:u w:color="000000"/>
              </w:rPr>
            </w:pPr>
            <w:r w:rsidRPr="00C8207B">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45EBA3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2</w:t>
            </w:r>
          </w:p>
        </w:tc>
        <w:tc>
          <w:tcPr>
            <w:tcW w:w="6126" w:type="dxa"/>
            <w:tcBorders>
              <w:top w:val="single" w:sz="4" w:space="0" w:color="auto"/>
              <w:left w:val="single" w:sz="4" w:space="0" w:color="auto"/>
              <w:bottom w:val="single" w:sz="4" w:space="0" w:color="auto"/>
              <w:right w:val="single" w:sz="4" w:space="0" w:color="auto"/>
            </w:tcBorders>
            <w:vAlign w:val="center"/>
            <w:hideMark/>
          </w:tcPr>
          <w:p w14:paraId="07B4C67E" w14:textId="327070A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40764" w:rsidRPr="00C8207B" w14:paraId="4D8FCF30" w14:textId="77777777" w:rsidTr="00FB25CE">
        <w:trPr>
          <w:trHeight w:val="310"/>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0AD8F6A"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1</w:t>
            </w:r>
          </w:p>
        </w:tc>
        <w:tc>
          <w:tcPr>
            <w:tcW w:w="6126" w:type="dxa"/>
            <w:tcBorders>
              <w:top w:val="single" w:sz="4" w:space="0" w:color="auto"/>
              <w:left w:val="single" w:sz="4" w:space="0" w:color="auto"/>
              <w:bottom w:val="single" w:sz="4" w:space="0" w:color="auto"/>
              <w:right w:val="single" w:sz="4" w:space="0" w:color="auto"/>
            </w:tcBorders>
            <w:vAlign w:val="center"/>
            <w:hideMark/>
          </w:tcPr>
          <w:p w14:paraId="5216BE4F" w14:textId="397E371D"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C40764" w:rsidRPr="00C8207B" w14:paraId="698048A1" w14:textId="77777777" w:rsidTr="00FB25CE">
        <w:trPr>
          <w:trHeight w:val="90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C40764" w:rsidRPr="00C8207B" w:rsidRDefault="00C40764" w:rsidP="00C40764">
            <w:pPr>
              <w:spacing w:line="288" w:lineRule="auto"/>
              <w:rPr>
                <w:rFonts w:ascii="Arial" w:hAnsi="Arial" w:cs="Arial"/>
                <w:color w:val="000000" w:themeColor="text1"/>
                <w:sz w:val="19"/>
                <w:szCs w:val="19"/>
              </w:rPr>
            </w:pPr>
          </w:p>
        </w:tc>
        <w:tc>
          <w:tcPr>
            <w:tcW w:w="3072"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C40764" w:rsidRPr="00C8207B" w:rsidRDefault="00C40764" w:rsidP="00C40764">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C40764" w:rsidRPr="00C8207B" w:rsidRDefault="00C40764" w:rsidP="00C40764">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77777777"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0</w:t>
            </w:r>
          </w:p>
        </w:tc>
        <w:tc>
          <w:tcPr>
            <w:tcW w:w="6126" w:type="dxa"/>
            <w:tcBorders>
              <w:top w:val="single" w:sz="4" w:space="0" w:color="auto"/>
              <w:left w:val="single" w:sz="4" w:space="0" w:color="auto"/>
              <w:bottom w:val="single" w:sz="4" w:space="0" w:color="auto"/>
              <w:right w:val="single" w:sz="4" w:space="0" w:color="auto"/>
            </w:tcBorders>
            <w:vAlign w:val="center"/>
            <w:hideMark/>
          </w:tcPr>
          <w:p w14:paraId="6CCF586D" w14:textId="569D8E86"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5A3A338" w14:textId="14FC66B0" w:rsidR="00821159" w:rsidRPr="00C8207B" w:rsidRDefault="00821159" w:rsidP="00955C9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A13426">
        <w:rPr>
          <w:rFonts w:ascii="Arial" w:hAnsi="Arial" w:cs="Arial"/>
          <w:color w:val="000000" w:themeColor="text1"/>
          <w:sz w:val="19"/>
          <w:szCs w:val="19"/>
        </w:rPr>
        <w:t> </w:t>
      </w:r>
      <w:r w:rsidRPr="00C8207B">
        <w:rPr>
          <w:rFonts w:ascii="Arial" w:hAnsi="Arial" w:cs="Arial"/>
          <w:color w:val="000000" w:themeColor="text1"/>
          <w:sz w:val="19"/>
          <w:szCs w:val="19"/>
        </w:rPr>
        <w:t>časti</w:t>
      </w:r>
      <w:r w:rsidR="00A13426">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 a 13. Identifikácia rizík </w:t>
      </w:r>
      <w:r w:rsidR="00A13426">
        <w:rPr>
          <w:rFonts w:ascii="Arial" w:hAnsi="Arial" w:cs="Arial"/>
          <w:color w:val="000000" w:themeColor="text1"/>
          <w:sz w:val="19"/>
          <w:szCs w:val="19"/>
        </w:rPr>
        <w:t xml:space="preserve">a prostriedky na ich elimináciu, </w:t>
      </w:r>
      <w:r w:rsidRPr="00C8207B">
        <w:rPr>
          <w:rFonts w:ascii="Arial" w:hAnsi="Arial" w:cs="Arial"/>
          <w:color w:val="000000" w:themeColor="text1"/>
          <w:sz w:val="19"/>
          <w:szCs w:val="19"/>
        </w:rPr>
        <w:t>príloh</w:t>
      </w:r>
      <w:r w:rsidR="00A13426">
        <w:rPr>
          <w:rFonts w:ascii="Arial" w:hAnsi="Arial" w:cs="Arial"/>
          <w:color w:val="000000" w:themeColor="text1"/>
          <w:sz w:val="19"/>
          <w:szCs w:val="19"/>
        </w:rPr>
        <w:t>a</w:t>
      </w:r>
      <w:r w:rsidRPr="00C8207B">
        <w:rPr>
          <w:rFonts w:ascii="Arial" w:hAnsi="Arial" w:cs="Arial"/>
          <w:color w:val="000000" w:themeColor="text1"/>
          <w:sz w:val="19"/>
          <w:szCs w:val="19"/>
        </w:rPr>
        <w:t xml:space="preserve"> Opis projektu.</w:t>
      </w:r>
    </w:p>
    <w:p w14:paraId="61B96658"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098375B"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0A905B6E" w14:textId="4C98E268"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sidR="00C218BF">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5F10355E" w14:textId="77777777" w:rsidR="00821159" w:rsidRPr="00C8207B" w:rsidRDefault="00821159" w:rsidP="00F4650F">
      <w:pPr>
        <w:pStyle w:val="Odsekzoznamu"/>
        <w:numPr>
          <w:ilvl w:val="0"/>
          <w:numId w:val="6"/>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0BDC5003" w14:textId="77777777" w:rsidR="00821159" w:rsidRPr="00C8207B" w:rsidRDefault="00821159" w:rsidP="00955C9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DF6360B" w14:textId="77777777" w:rsidR="00821159" w:rsidRDefault="00821159"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5977D35" w14:textId="77777777" w:rsidR="00F70D43" w:rsidRDefault="00F70D43" w:rsidP="0082115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C8207B" w14:paraId="57691E8B"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C8207B" w:rsidRDefault="006B000A" w:rsidP="008836B7">
            <w:pPr>
              <w:widowControl w:val="0"/>
              <w:spacing w:line="288" w:lineRule="auto"/>
              <w:ind w:right="2"/>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lastRenderedPageBreak/>
              <w:t>4.</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C8207B" w:rsidRDefault="006B000A" w:rsidP="008836B7">
            <w:pPr>
              <w:widowControl w:val="0"/>
              <w:spacing w:line="288" w:lineRule="auto"/>
              <w:ind w:right="2"/>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Finančná a ekonomická stránka projektu</w:t>
            </w:r>
          </w:p>
        </w:tc>
      </w:tr>
    </w:tbl>
    <w:p w14:paraId="0DDF74B6" w14:textId="77777777" w:rsidR="00BE2F8F" w:rsidRPr="00C8207B" w:rsidRDefault="00BE2F8F" w:rsidP="00FB25CE">
      <w:pPr>
        <w:spacing w:after="0"/>
      </w:pPr>
    </w:p>
    <w:tbl>
      <w:tblPr>
        <w:tblStyle w:val="TableGrid4"/>
        <w:tblW w:w="15134" w:type="dxa"/>
        <w:tblLook w:val="04A0" w:firstRow="1" w:lastRow="0" w:firstColumn="1" w:lastColumn="0" w:noHBand="0" w:noVBand="1"/>
      </w:tblPr>
      <w:tblGrid>
        <w:gridCol w:w="603"/>
        <w:gridCol w:w="2382"/>
        <w:gridCol w:w="4353"/>
        <w:gridCol w:w="1398"/>
        <w:gridCol w:w="1557"/>
        <w:gridCol w:w="4841"/>
      </w:tblGrid>
      <w:tr w:rsidR="00D60222" w:rsidRPr="00C8207B" w14:paraId="70CEF7FE" w14:textId="77777777" w:rsidTr="00FB25C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3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8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1F1E069" w14:textId="77777777" w:rsidTr="00FB25CE">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4.1</w:t>
            </w:r>
          </w:p>
        </w:tc>
        <w:tc>
          <w:tcPr>
            <w:tcW w:w="2382" w:type="dxa"/>
            <w:vMerge w:val="restart"/>
            <w:tcBorders>
              <w:top w:val="single" w:sz="4" w:space="0" w:color="auto"/>
              <w:left w:val="single" w:sz="4" w:space="0" w:color="auto"/>
              <w:bottom w:val="single" w:sz="4" w:space="0" w:color="auto"/>
              <w:right w:val="single" w:sz="4" w:space="0" w:color="auto"/>
            </w:tcBorders>
            <w:vAlign w:val="center"/>
          </w:tcPr>
          <w:p w14:paraId="16DB01C4" w14:textId="5DA51DB6" w:rsidR="00C40764" w:rsidRPr="00C8207B" w:rsidRDefault="00C40764" w:rsidP="00C40764">
            <w:pPr>
              <w:spacing w:line="288" w:lineRule="auto"/>
              <w:rPr>
                <w:rFonts w:ascii="Arial" w:hAnsi="Arial" w:cs="Arial"/>
                <w:color w:val="000000" w:themeColor="text1"/>
                <w:sz w:val="19"/>
                <w:szCs w:val="19"/>
              </w:rPr>
            </w:pPr>
            <w:r w:rsidRPr="00C8207B">
              <w:rPr>
                <w:rFonts w:ascii="Arial" w:eastAsia="Helvetica" w:hAnsi="Arial" w:cs="Arial"/>
                <w:color w:val="000000" w:themeColor="text1"/>
                <w:sz w:val="19"/>
                <w:szCs w:val="19"/>
              </w:rPr>
              <w:t>Vecná oprávnenosť výdavkov projektu - obsahová oprávnenosť, účelnosť a účinnosť</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14:paraId="0445FCC3" w14:textId="77777777" w:rsidR="00C40764" w:rsidRPr="00C8207B" w:rsidRDefault="00C40764" w:rsidP="00FB25CE">
            <w:pPr>
              <w:pStyle w:val="Normlnywebov"/>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w:t>
            </w:r>
          </w:p>
          <w:p w14:paraId="6CCE03D9" w14:textId="73D8B65F" w:rsidR="00C40764" w:rsidRPr="00C8207B" w:rsidRDefault="00C40764" w:rsidP="00FB25CE">
            <w:pPr>
              <w:pStyle w:val="Normlnywebov"/>
              <w:spacing w:line="288" w:lineRule="auto"/>
              <w:jc w:val="both"/>
              <w:rPr>
                <w:rFonts w:ascii="Arial" w:eastAsia="Helvetica" w:hAnsi="Arial" w:cs="Arial"/>
                <w:i/>
                <w:color w:val="000000" w:themeColor="text1"/>
                <w:sz w:val="19"/>
                <w:szCs w:val="19"/>
              </w:rPr>
            </w:pPr>
            <w:r w:rsidRPr="00C8207B">
              <w:rPr>
                <w:rFonts w:ascii="Arial" w:eastAsia="Helvetica"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7C2025F4"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785CEE6F"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áno</w:t>
            </w:r>
          </w:p>
        </w:tc>
        <w:tc>
          <w:tcPr>
            <w:tcW w:w="4841" w:type="dxa"/>
            <w:tcBorders>
              <w:top w:val="single" w:sz="4" w:space="0" w:color="auto"/>
              <w:left w:val="single" w:sz="4" w:space="0" w:color="auto"/>
              <w:bottom w:val="single" w:sz="4" w:space="0" w:color="auto"/>
              <w:right w:val="single" w:sz="4" w:space="0" w:color="auto"/>
            </w:tcBorders>
            <w:vAlign w:val="center"/>
          </w:tcPr>
          <w:p w14:paraId="464DCE58" w14:textId="67CAEBBA"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C40764" w:rsidRPr="00C8207B" w14:paraId="7DD5D1C5" w14:textId="77777777" w:rsidTr="00FB25CE">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382" w:type="dxa"/>
            <w:vMerge/>
            <w:tcBorders>
              <w:top w:val="single" w:sz="4" w:space="0" w:color="auto"/>
              <w:left w:val="single" w:sz="4" w:space="0" w:color="auto"/>
              <w:bottom w:val="single" w:sz="4" w:space="0" w:color="auto"/>
              <w:right w:val="single" w:sz="4" w:space="0" w:color="auto"/>
            </w:tcBorders>
            <w:vAlign w:val="center"/>
          </w:tcPr>
          <w:p w14:paraId="179D6887" w14:textId="77777777" w:rsidR="00C40764" w:rsidRPr="00C8207B" w:rsidRDefault="00C40764" w:rsidP="00C40764">
            <w:pPr>
              <w:spacing w:line="288" w:lineRule="auto"/>
              <w:rPr>
                <w:rFonts w:ascii="Arial" w:hAnsi="Arial" w:cs="Arial"/>
                <w:color w:val="000000" w:themeColor="text1"/>
                <w:sz w:val="19"/>
                <w:szCs w:val="19"/>
              </w:rPr>
            </w:pPr>
          </w:p>
        </w:tc>
        <w:tc>
          <w:tcPr>
            <w:tcW w:w="4353" w:type="dxa"/>
            <w:vMerge/>
            <w:tcBorders>
              <w:top w:val="single" w:sz="4" w:space="0" w:color="auto"/>
              <w:left w:val="single" w:sz="4" w:space="0" w:color="auto"/>
              <w:bottom w:val="single" w:sz="4" w:space="0" w:color="auto"/>
              <w:right w:val="single" w:sz="4" w:space="0" w:color="auto"/>
            </w:tcBorders>
            <w:vAlign w:val="center"/>
          </w:tcPr>
          <w:p w14:paraId="0CBFD445" w14:textId="77777777" w:rsidR="00C40764" w:rsidRPr="00C8207B" w:rsidRDefault="00C40764" w:rsidP="00C40764">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C40764" w:rsidRPr="00C8207B" w:rsidRDefault="00C40764" w:rsidP="00C40764">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82255DD"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nie</w:t>
            </w:r>
          </w:p>
        </w:tc>
        <w:tc>
          <w:tcPr>
            <w:tcW w:w="4841" w:type="dxa"/>
            <w:tcBorders>
              <w:top w:val="single" w:sz="4" w:space="0" w:color="auto"/>
              <w:left w:val="single" w:sz="4" w:space="0" w:color="auto"/>
              <w:bottom w:val="single" w:sz="4" w:space="0" w:color="auto"/>
              <w:right w:val="single" w:sz="4" w:space="0" w:color="auto"/>
            </w:tcBorders>
            <w:vAlign w:val="center"/>
          </w:tcPr>
          <w:p w14:paraId="257B14B3" w14:textId="2A6560D5"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D92F2A1" w14:textId="31FC28D5" w:rsidR="00C175C7" w:rsidRPr="00C8207B" w:rsidRDefault="00C175C7" w:rsidP="00C175C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4972E05B"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5715E30A"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DB3EA9E" w14:textId="17A179B6"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AD7013">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7A3CB67E"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0631ECCC" w14:textId="77777777" w:rsidR="00C175C7" w:rsidRPr="00C8207B" w:rsidRDefault="00C175C7" w:rsidP="00F4650F">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4560CAD" w14:textId="77777777" w:rsidR="00C175C7" w:rsidRPr="00C8207B" w:rsidRDefault="00C175C7" w:rsidP="00C175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0E64D82A" w14:textId="1BD8D18B" w:rsidR="00050C4F" w:rsidRPr="00C8207B" w:rsidRDefault="00C175C7" w:rsidP="00C945C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056"/>
        <w:gridCol w:w="5103"/>
        <w:gridCol w:w="1399"/>
        <w:gridCol w:w="1557"/>
        <w:gridCol w:w="4273"/>
      </w:tblGrid>
      <w:tr w:rsidR="00171453" w:rsidRPr="00C8207B" w14:paraId="6FEDDB20" w14:textId="77777777" w:rsidTr="00FB25CE">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3E61F4B4" w14:textId="77777777" w:rsidTr="00FB25CE">
        <w:trPr>
          <w:trHeight w:val="1192"/>
        </w:trPr>
        <w:tc>
          <w:tcPr>
            <w:tcW w:w="604" w:type="dxa"/>
            <w:vMerge w:val="restart"/>
            <w:tcBorders>
              <w:top w:val="single" w:sz="4" w:space="0" w:color="auto"/>
              <w:left w:val="single" w:sz="4" w:space="0" w:color="auto"/>
              <w:right w:val="single" w:sz="4" w:space="0" w:color="auto"/>
            </w:tcBorders>
            <w:vAlign w:val="center"/>
          </w:tcPr>
          <w:p w14:paraId="0EDD5BFE" w14:textId="708D3D5C"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rPr>
              <w:t>4.2</w:t>
            </w:r>
          </w:p>
        </w:tc>
        <w:tc>
          <w:tcPr>
            <w:tcW w:w="2056" w:type="dxa"/>
            <w:vMerge w:val="restart"/>
            <w:tcBorders>
              <w:top w:val="single" w:sz="4" w:space="0" w:color="auto"/>
              <w:left w:val="single" w:sz="4" w:space="0" w:color="auto"/>
              <w:right w:val="single" w:sz="4" w:space="0" w:color="auto"/>
            </w:tcBorders>
            <w:vAlign w:val="center"/>
          </w:tcPr>
          <w:p w14:paraId="5D1EE8A0" w14:textId="7577E968"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Efektívnosť a hospodárnosť výdavkov projektu</w:t>
            </w:r>
          </w:p>
        </w:tc>
        <w:tc>
          <w:tcPr>
            <w:tcW w:w="5103" w:type="dxa"/>
            <w:vMerge w:val="restart"/>
            <w:tcBorders>
              <w:top w:val="single" w:sz="4" w:space="0" w:color="auto"/>
              <w:left w:val="single" w:sz="4" w:space="0" w:color="auto"/>
              <w:right w:val="single" w:sz="4" w:space="0" w:color="auto"/>
            </w:tcBorders>
            <w:vAlign w:val="center"/>
          </w:tcPr>
          <w:p w14:paraId="194F7E2C"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9A81536"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p>
          <w:p w14:paraId="60426712" w14:textId="77777777"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6E790F0E" w14:textId="77777777" w:rsidR="00C40764" w:rsidRPr="00C8207B" w:rsidRDefault="00C40764" w:rsidP="00FB25CE">
            <w:pPr>
              <w:spacing w:line="288" w:lineRule="auto"/>
              <w:jc w:val="both"/>
              <w:rPr>
                <w:rFonts w:ascii="Arial" w:hAnsi="Arial" w:cs="Arial"/>
                <w:color w:val="000000" w:themeColor="text1"/>
                <w:sz w:val="19"/>
                <w:szCs w:val="19"/>
              </w:rPr>
            </w:pPr>
          </w:p>
          <w:p w14:paraId="35436D0B" w14:textId="68DE23BB" w:rsidR="00C40764" w:rsidRPr="00C8207B" w:rsidRDefault="00C40764" w:rsidP="00FB25CE">
            <w:pPr>
              <w:spacing w:line="288" w:lineRule="auto"/>
              <w:jc w:val="both"/>
              <w:rPr>
                <w:rFonts w:ascii="Arial" w:hAnsi="Arial" w:cs="Arial"/>
                <w:i/>
                <w:iCs/>
                <w:color w:val="000000"/>
                <w:sz w:val="19"/>
                <w:szCs w:val="19"/>
                <w:bdr w:val="none" w:sz="0" w:space="0" w:color="auto" w:frame="1"/>
              </w:rPr>
            </w:pPr>
            <w:r w:rsidRPr="00C8207B">
              <w:rPr>
                <w:rFonts w:ascii="Arial" w:hAnsi="Arial" w:cs="Arial"/>
                <w:i/>
                <w:color w:val="000000" w:themeColor="text1"/>
                <w:sz w:val="19"/>
                <w:szCs w:val="19"/>
                <w:bdr w:val="none" w:sz="0" w:space="0" w:color="auto" w:frame="1"/>
              </w:rPr>
              <w:t>Pozn.:</w:t>
            </w:r>
            <w:r w:rsidR="00FB25CE">
              <w:rPr>
                <w:rFonts w:ascii="Arial" w:hAnsi="Arial" w:cs="Arial"/>
                <w:i/>
                <w:iCs/>
                <w:color w:val="000000"/>
                <w:sz w:val="19"/>
                <w:szCs w:val="19"/>
                <w:bdr w:val="none" w:sz="0" w:space="0" w:color="auto" w:frame="1"/>
              </w:rPr>
              <w:t xml:space="preserve"> </w:t>
            </w:r>
            <w:r w:rsidRPr="00C8207B">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6BB1AA1" w14:textId="77777777" w:rsidR="00C40764" w:rsidRPr="00C8207B" w:rsidRDefault="00C40764" w:rsidP="00FB25CE">
            <w:pPr>
              <w:spacing w:line="288" w:lineRule="auto"/>
              <w:jc w:val="both"/>
              <w:rPr>
                <w:rFonts w:ascii="Arial" w:hAnsi="Arial" w:cs="Arial"/>
                <w:i/>
                <w:iCs/>
                <w:color w:val="000000"/>
                <w:sz w:val="19"/>
                <w:szCs w:val="19"/>
                <w:bdr w:val="none" w:sz="0" w:space="0" w:color="auto" w:frame="1"/>
              </w:rPr>
            </w:pPr>
          </w:p>
          <w:p w14:paraId="7A308DB2" w14:textId="02F99850" w:rsidR="00C40764" w:rsidRPr="00C8207B" w:rsidRDefault="00C40764" w:rsidP="00FB25CE">
            <w:pPr>
              <w:widowControl w:val="0"/>
              <w:spacing w:line="288" w:lineRule="auto"/>
              <w:jc w:val="both"/>
              <w:rPr>
                <w:rFonts w:ascii="Arial" w:hAnsi="Arial" w:cs="Arial"/>
                <w:color w:val="000000" w:themeColor="text1"/>
                <w:sz w:val="19"/>
                <w:szCs w:val="19"/>
                <w:u w:color="000000"/>
              </w:rPr>
            </w:pPr>
            <w:r w:rsidRPr="00C8207B">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4559A524" w:rsidR="00C40764" w:rsidRPr="00C8207B" w:rsidRDefault="00C40764" w:rsidP="00FB25CE">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1B2120B6"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áno</w:t>
            </w:r>
          </w:p>
        </w:tc>
        <w:tc>
          <w:tcPr>
            <w:tcW w:w="4273" w:type="dxa"/>
            <w:tcBorders>
              <w:top w:val="single" w:sz="4" w:space="0" w:color="auto"/>
              <w:left w:val="single" w:sz="4" w:space="0" w:color="auto"/>
              <w:bottom w:val="single" w:sz="4" w:space="0" w:color="auto"/>
              <w:right w:val="single" w:sz="4" w:space="0" w:color="auto"/>
            </w:tcBorders>
            <w:vAlign w:val="center"/>
          </w:tcPr>
          <w:p w14:paraId="307CCA19" w14:textId="14FB0F64" w:rsidR="00C40764" w:rsidRPr="00C8207B" w:rsidRDefault="00C40764" w:rsidP="00FB25CE">
            <w:pPr>
              <w:spacing w:line="288" w:lineRule="auto"/>
              <w:jc w:val="both"/>
              <w:rPr>
                <w:rFonts w:ascii="Arial" w:eastAsia="Helvetica" w:hAnsi="Arial" w:cs="Arial"/>
                <w:color w:val="000000" w:themeColor="text1"/>
                <w:sz w:val="19"/>
                <w:szCs w:val="19"/>
              </w:rPr>
            </w:pPr>
            <w:r w:rsidRPr="00C8207B">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w:t>
            </w:r>
            <w:r w:rsidR="00B14A87">
              <w:rPr>
                <w:rFonts w:ascii="Arial" w:hAnsi="Arial" w:cs="Arial"/>
                <w:color w:val="000000" w:themeColor="text1"/>
                <w:sz w:val="19"/>
                <w:szCs w:val="19"/>
                <w:u w:color="000000"/>
              </w:rPr>
              <w:t>ní požadovanej kvality výstupov.</w:t>
            </w:r>
          </w:p>
        </w:tc>
      </w:tr>
      <w:tr w:rsidR="00C40764" w:rsidRPr="00C8207B" w14:paraId="20538626" w14:textId="77777777" w:rsidTr="00B42F23">
        <w:trPr>
          <w:trHeight w:val="3795"/>
        </w:trPr>
        <w:tc>
          <w:tcPr>
            <w:tcW w:w="604" w:type="dxa"/>
            <w:vMerge/>
            <w:tcBorders>
              <w:left w:val="single" w:sz="4" w:space="0" w:color="auto"/>
              <w:right w:val="single" w:sz="4" w:space="0" w:color="auto"/>
            </w:tcBorders>
            <w:vAlign w:val="center"/>
          </w:tcPr>
          <w:p w14:paraId="4EF56C24" w14:textId="77777777" w:rsidR="00C40764" w:rsidRPr="00C8207B" w:rsidRDefault="00C40764" w:rsidP="00C40764">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3842773F"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5103" w:type="dxa"/>
            <w:vMerge/>
            <w:tcBorders>
              <w:left w:val="single" w:sz="4" w:space="0" w:color="auto"/>
              <w:right w:val="single" w:sz="4" w:space="0" w:color="auto"/>
            </w:tcBorders>
            <w:vAlign w:val="center"/>
          </w:tcPr>
          <w:p w14:paraId="68E58161" w14:textId="77777777" w:rsidR="00C40764" w:rsidRPr="00C8207B" w:rsidRDefault="00C40764" w:rsidP="00B42F23">
            <w:pPr>
              <w:spacing w:line="288" w:lineRule="auto"/>
              <w:jc w:val="both"/>
              <w:rPr>
                <w:rFonts w:ascii="Arial" w:eastAsiaTheme="minorHAnsi"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C40764" w:rsidRPr="00C8207B" w:rsidRDefault="00C40764" w:rsidP="00B42F23">
            <w:pPr>
              <w:spacing w:line="288" w:lineRule="auto"/>
              <w:jc w:val="both"/>
              <w:rPr>
                <w:rFonts w:ascii="Arial" w:eastAsiaTheme="minorHAnsi"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4E8D60E5" w:rsidR="00C40764" w:rsidRPr="00C8207B" w:rsidRDefault="00C40764" w:rsidP="00FB25CE">
            <w:pPr>
              <w:spacing w:line="288" w:lineRule="auto"/>
              <w:jc w:val="center"/>
              <w:rPr>
                <w:rFonts w:ascii="Arial" w:hAnsi="Arial" w:cs="Arial"/>
                <w:color w:val="000000" w:themeColor="text1"/>
                <w:sz w:val="19"/>
                <w:szCs w:val="19"/>
              </w:rPr>
            </w:pPr>
            <w:r w:rsidRPr="00C8207B">
              <w:rPr>
                <w:rFonts w:ascii="Arial" w:hAnsi="Arial" w:cs="Arial"/>
                <w:color w:val="000000" w:themeColor="text1"/>
                <w:sz w:val="19"/>
                <w:szCs w:val="19"/>
                <w:u w:color="000000"/>
              </w:rPr>
              <w:t>nie</w:t>
            </w:r>
          </w:p>
        </w:tc>
        <w:tc>
          <w:tcPr>
            <w:tcW w:w="4273" w:type="dxa"/>
            <w:tcBorders>
              <w:top w:val="single" w:sz="4" w:space="0" w:color="auto"/>
              <w:left w:val="single" w:sz="4" w:space="0" w:color="auto"/>
              <w:right w:val="single" w:sz="4" w:space="0" w:color="auto"/>
            </w:tcBorders>
            <w:vAlign w:val="center"/>
          </w:tcPr>
          <w:p w14:paraId="51C27613" w14:textId="77777777" w:rsidR="00C40764" w:rsidRPr="00C8207B" w:rsidRDefault="00C40764" w:rsidP="00FB25CE">
            <w:pPr>
              <w:spacing w:line="288" w:lineRule="auto"/>
              <w:jc w:val="both"/>
              <w:rPr>
                <w:rFonts w:ascii="Arial" w:hAnsi="Arial" w:cs="Arial"/>
                <w:color w:val="000000" w:themeColor="text1"/>
                <w:sz w:val="19"/>
                <w:szCs w:val="19"/>
                <w:u w:color="000000"/>
              </w:rPr>
            </w:pPr>
            <w:r w:rsidRPr="00C8207B">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C40764" w:rsidRPr="00C8207B" w:rsidRDefault="00C40764" w:rsidP="00FB25CE">
            <w:pPr>
              <w:spacing w:line="288" w:lineRule="auto"/>
              <w:jc w:val="both"/>
              <w:rPr>
                <w:rFonts w:ascii="Arial" w:eastAsia="Helvetica" w:hAnsi="Arial" w:cs="Arial"/>
                <w:color w:val="000000" w:themeColor="text1"/>
                <w:sz w:val="19"/>
                <w:szCs w:val="19"/>
              </w:rPr>
            </w:pPr>
          </w:p>
        </w:tc>
      </w:tr>
    </w:tbl>
    <w:p w14:paraId="4EC277A4" w14:textId="31B74461" w:rsidR="00683121" w:rsidRPr="00C8207B" w:rsidRDefault="00683121"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CE7361">
        <w:rPr>
          <w:rFonts w:ascii="Arial" w:hAnsi="Arial" w:cs="Arial"/>
          <w:color w:val="000000" w:themeColor="text1"/>
          <w:sz w:val="19"/>
          <w:szCs w:val="19"/>
        </w:rPr>
        <w:t>Podklady k rozpočtu projektu.</w:t>
      </w:r>
    </w:p>
    <w:p w14:paraId="1574B9E1"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3A0BA469" w14:textId="3D79A950"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dodržanie jednotlivých</w:t>
      </w:r>
      <w:r w:rsidR="004D5670">
        <w:rPr>
          <w:rFonts w:ascii="Arial" w:eastAsiaTheme="minorHAnsi" w:hAnsi="Arial" w:cs="Arial"/>
          <w:color w:val="000000" w:themeColor="text1"/>
          <w:sz w:val="19"/>
          <w:szCs w:val="19"/>
          <w:bdr w:val="none" w:sz="0" w:space="0" w:color="auto"/>
          <w:lang w:val="sk-SK"/>
        </w:rPr>
        <w:t xml:space="preserve"> percentuálnych a</w:t>
      </w:r>
      <w:r w:rsidRPr="00C8207B">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6BAF2868" w14:textId="77777777" w:rsidR="00683121" w:rsidRPr="00C8207B"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39AE1CEF" w14:textId="3FCBB835" w:rsidR="00683121" w:rsidRPr="00C945C6" w:rsidRDefault="00683121" w:rsidP="00C945C6">
      <w:pPr>
        <w:pStyle w:val="Predvolen"/>
        <w:numPr>
          <w:ilvl w:val="0"/>
          <w:numId w:val="8"/>
        </w:numPr>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AD7013" w:rsidRPr="00AD7013">
        <w:rPr>
          <w:rFonts w:ascii="Arial" w:hAnsi="Arial" w:cs="Arial"/>
          <w:color w:val="000000" w:themeColor="text1"/>
          <w:sz w:val="19"/>
          <w:szCs w:val="19"/>
        </w:rPr>
        <w:t>/prieskumu trhových cien, relevantného znaleckého posudku, uzatvorenej zmluvy</w:t>
      </w:r>
      <w:r w:rsidR="004D5670">
        <w:rPr>
          <w:rFonts w:ascii="Arial" w:hAnsi="Arial" w:cs="Arial"/>
          <w:color w:val="000000" w:themeColor="text1"/>
          <w:sz w:val="19"/>
          <w:szCs w:val="19"/>
        </w:rPr>
        <w:t>, rozpočtu ověřeného autorizovanou osobou</w:t>
      </w:r>
      <w:r w:rsidR="00AD7013" w:rsidRPr="00AD7013">
        <w:rPr>
          <w:rFonts w:ascii="Arial" w:hAnsi="Arial" w:cs="Arial"/>
          <w:color w:val="000000" w:themeColor="text1"/>
          <w:sz w:val="19"/>
          <w:szCs w:val="19"/>
        </w:rPr>
        <w:t xml:space="preserve"> alebo</w:t>
      </w:r>
      <w:r w:rsidR="004D5670">
        <w:rPr>
          <w:rFonts w:ascii="Arial" w:hAnsi="Arial" w:cs="Arial"/>
          <w:color w:val="000000" w:themeColor="text1"/>
          <w:sz w:val="19"/>
          <w:szCs w:val="19"/>
        </w:rPr>
        <w:t xml:space="preserve"> iných</w:t>
      </w:r>
      <w:r w:rsidR="00AD7013" w:rsidRPr="00AD7013">
        <w:rPr>
          <w:rFonts w:ascii="Arial" w:hAnsi="Arial" w:cs="Arial"/>
          <w:color w:val="000000" w:themeColor="text1"/>
          <w:sz w:val="19"/>
          <w:szCs w:val="19"/>
        </w:rPr>
        <w:t xml:space="preserve"> podkladov. </w:t>
      </w:r>
    </w:p>
    <w:p w14:paraId="6798E01A" w14:textId="77777777" w:rsidR="00683121" w:rsidRPr="00C8207B"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6EDA3922" w14:textId="007F1FFF" w:rsidR="00683121" w:rsidRPr="00AE2C7D"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vyhodnotí, či navrhnuté výdavky projektu spĺňajú podmienku hospodárnosti a efektívnosti a či zodpovedajú obvyklým cenám v danom mieste a čase</w:t>
      </w:r>
      <w:r w:rsidR="00AD7013" w:rsidRPr="00AD7013">
        <w:rPr>
          <w:rFonts w:ascii="Arial" w:eastAsiaTheme="minorHAnsi" w:hAnsi="Arial" w:cs="Arial"/>
          <w:color w:val="000000" w:themeColor="text1"/>
          <w:sz w:val="19"/>
          <w:szCs w:val="19"/>
          <w:bdr w:val="none" w:sz="0" w:space="0" w:color="auto"/>
          <w:lang w:val="sk-SK"/>
        </w:rPr>
        <w:t xml:space="preserve"> preukázanými niektorým z vyššie uvedených spôsobov</w:t>
      </w:r>
      <w:r w:rsidRPr="00C8207B">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w:t>
      </w:r>
      <w:r w:rsidRPr="00AE2C7D">
        <w:rPr>
          <w:rFonts w:ascii="Arial" w:eastAsiaTheme="minorHAnsi" w:hAnsi="Arial" w:cs="Arial"/>
          <w:color w:val="000000" w:themeColor="text1"/>
          <w:sz w:val="19"/>
          <w:szCs w:val="19"/>
          <w:bdr w:val="none" w:sz="0" w:space="0" w:color="auto"/>
          <w:lang w:val="sk-SK"/>
        </w:rPr>
        <w:t>overovaniu hospodárnosti výdavkov. Hodnotiteľ v závislosti od druhu výdavku identifikuje, či na hodnotené výdavky projektu bude aplikovať</w:t>
      </w:r>
      <w:r w:rsidR="004D5670">
        <w:rPr>
          <w:rFonts w:ascii="Arial" w:eastAsiaTheme="minorHAnsi" w:hAnsi="Arial" w:cs="Arial"/>
          <w:color w:val="000000" w:themeColor="text1"/>
          <w:sz w:val="19"/>
          <w:szCs w:val="19"/>
          <w:bdr w:val="none" w:sz="0" w:space="0" w:color="auto"/>
          <w:lang w:val="sk-SK"/>
        </w:rPr>
        <w:t>percentuálne/</w:t>
      </w:r>
      <w:r w:rsidRPr="00AE2C7D">
        <w:rPr>
          <w:rFonts w:ascii="Arial" w:eastAsiaTheme="minorHAnsi" w:hAnsi="Arial" w:cs="Arial"/>
          <w:color w:val="000000" w:themeColor="text1"/>
          <w:sz w:val="19"/>
          <w:szCs w:val="19"/>
          <w:bdr w:val="none" w:sz="0" w:space="0" w:color="auto"/>
          <w:lang w:val="sk-SK"/>
        </w:rPr>
        <w:t xml:space="preserve">finančné limity a/alebo </w:t>
      </w:r>
      <w:r w:rsidR="008677D8" w:rsidRPr="00AE2C7D">
        <w:rPr>
          <w:rFonts w:ascii="Arial" w:eastAsiaTheme="minorHAnsi" w:hAnsi="Arial" w:cs="Arial"/>
          <w:color w:val="000000" w:themeColor="text1"/>
          <w:sz w:val="19"/>
          <w:szCs w:val="19"/>
          <w:bdr w:val="none" w:sz="0" w:space="0" w:color="auto"/>
          <w:lang w:val="sk-SK"/>
        </w:rPr>
        <w:t xml:space="preserve">benchmarky a/alebo </w:t>
      </w:r>
      <w:r w:rsidRPr="00AE2C7D">
        <w:rPr>
          <w:rFonts w:ascii="Arial" w:eastAsiaTheme="minorHAnsi" w:hAnsi="Arial" w:cs="Arial"/>
          <w:color w:val="000000" w:themeColor="text1"/>
          <w:sz w:val="19"/>
          <w:szCs w:val="19"/>
          <w:bdr w:val="none" w:sz="0" w:space="0" w:color="auto"/>
          <w:lang w:val="sk-SK"/>
        </w:rPr>
        <w:t xml:space="preserve">bude hodnotiť </w:t>
      </w:r>
      <w:r w:rsidRPr="00AE2C7D">
        <w:rPr>
          <w:rFonts w:ascii="Arial" w:eastAsiaTheme="minorHAnsi" w:hAnsi="Arial" w:cs="Arial"/>
          <w:color w:val="000000" w:themeColor="text1"/>
          <w:sz w:val="19"/>
          <w:szCs w:val="19"/>
          <w:bdr w:val="none" w:sz="0" w:space="0" w:color="auto"/>
          <w:lang w:val="sk-SK"/>
        </w:rPr>
        <w:lastRenderedPageBreak/>
        <w:t>kritérium podľa zrealizovaného verejného obstarávania, prieskumu trhu  a/alebo podľa expertízneho posúdenia (</w:t>
      </w:r>
      <w:r w:rsidR="004D5670">
        <w:rPr>
          <w:rFonts w:ascii="Arial" w:eastAsiaTheme="minorHAnsi" w:hAnsi="Arial" w:cs="Arial"/>
          <w:color w:val="000000" w:themeColor="text1"/>
          <w:sz w:val="19"/>
          <w:szCs w:val="19"/>
          <w:bdr w:val="none" w:sz="0" w:space="0" w:color="auto"/>
          <w:lang w:val="sk-SK"/>
        </w:rPr>
        <w:t xml:space="preserve">napr. </w:t>
      </w:r>
      <w:r w:rsidRPr="00AE2C7D">
        <w:rPr>
          <w:rFonts w:ascii="Arial" w:eastAsiaTheme="minorHAnsi" w:hAnsi="Arial" w:cs="Arial"/>
          <w:color w:val="000000" w:themeColor="text1"/>
          <w:sz w:val="19"/>
          <w:szCs w:val="19"/>
          <w:bdr w:val="none" w:sz="0" w:space="0" w:color="auto"/>
          <w:lang w:val="sk-SK"/>
        </w:rPr>
        <w:t>znalecký posudok)</w:t>
      </w:r>
      <w:r w:rsidR="004D5670">
        <w:rPr>
          <w:rFonts w:ascii="Arial" w:eastAsiaTheme="minorHAnsi" w:hAnsi="Arial" w:cs="Arial"/>
          <w:color w:val="000000" w:themeColor="text1"/>
          <w:sz w:val="19"/>
          <w:szCs w:val="19"/>
          <w:bdr w:val="none" w:sz="0" w:space="0" w:color="auto"/>
          <w:lang w:val="sk-SK"/>
        </w:rPr>
        <w:t>, alebo iným spôsobom uvedeným v Príručke pre žiadateľa</w:t>
      </w:r>
      <w:r w:rsidRPr="00AE2C7D">
        <w:rPr>
          <w:rFonts w:ascii="Arial" w:eastAsiaTheme="minorHAnsi" w:hAnsi="Arial" w:cs="Arial"/>
          <w:color w:val="000000" w:themeColor="text1"/>
          <w:sz w:val="19"/>
          <w:szCs w:val="19"/>
          <w:bdr w:val="none" w:sz="0" w:space="0" w:color="auto"/>
          <w:lang w:val="sk-SK"/>
        </w:rPr>
        <w:t xml:space="preserve">.  </w:t>
      </w:r>
    </w:p>
    <w:p w14:paraId="44CEB893" w14:textId="2FDA2B7B" w:rsidR="00683121" w:rsidRPr="00AE2C7D" w:rsidRDefault="00AD7013"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L</w:t>
      </w:r>
      <w:r w:rsidR="00683121" w:rsidRPr="00F6762F">
        <w:rPr>
          <w:rFonts w:ascii="Arial" w:eastAsiaTheme="minorHAnsi" w:hAnsi="Arial" w:cs="Arial"/>
          <w:b/>
          <w:color w:val="000000" w:themeColor="text1"/>
          <w:sz w:val="19"/>
          <w:szCs w:val="19"/>
          <w:bdr w:val="none" w:sz="0" w:space="0" w:color="auto"/>
          <w:lang w:val="sk-SK"/>
        </w:rPr>
        <w:t xml:space="preserve">imit </w:t>
      </w:r>
      <w:r w:rsidRPr="00F6762F">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683121" w:rsidRPr="00AE2C7D">
        <w:rPr>
          <w:rFonts w:ascii="Arial" w:eastAsiaTheme="minorHAnsi" w:hAnsi="Arial" w:cs="Arial"/>
          <w:color w:val="000000" w:themeColor="text1"/>
          <w:sz w:val="19"/>
          <w:szCs w:val="19"/>
          <w:bdr w:val="none" w:sz="0" w:space="0" w:color="auto"/>
          <w:lang w:val="sk-SK"/>
        </w:rPr>
        <w:t xml:space="preserve">je definovaný ako maximálny limit  na úrovni: </w:t>
      </w:r>
    </w:p>
    <w:p w14:paraId="498BB68B" w14:textId="06D249CD" w:rsidR="00683121"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AD7013">
        <w:rPr>
          <w:rFonts w:ascii="Arial" w:eastAsiaTheme="minorHAnsi" w:hAnsi="Arial" w:cs="Arial"/>
          <w:color w:val="000000" w:themeColor="text1"/>
          <w:sz w:val="19"/>
          <w:szCs w:val="19"/>
          <w:bdr w:val="none" w:sz="0" w:space="0" w:color="auto"/>
          <w:lang w:val="sk-SK"/>
        </w:rPr>
        <w:t xml:space="preserve">hodinová mzda v prípade personálnych výdavkov, </w:t>
      </w:r>
      <w:r w:rsidRPr="00AE2C7D">
        <w:rPr>
          <w:rFonts w:ascii="Arial" w:eastAsiaTheme="minorHAnsi" w:hAnsi="Arial" w:cs="Arial"/>
          <w:color w:val="000000" w:themeColor="text1"/>
          <w:sz w:val="19"/>
          <w:szCs w:val="19"/>
          <w:bdr w:val="none" w:sz="0" w:space="0" w:color="auto"/>
          <w:lang w:val="sk-SK"/>
        </w:rPr>
        <w:t xml:space="preserve">výdavky na </w:t>
      </w:r>
      <w:r w:rsidR="00EA318A">
        <w:rPr>
          <w:rFonts w:ascii="Arial" w:eastAsiaTheme="minorHAnsi" w:hAnsi="Arial" w:cs="Arial"/>
          <w:color w:val="000000" w:themeColor="text1"/>
          <w:sz w:val="19"/>
          <w:szCs w:val="19"/>
          <w:bdr w:val="none" w:sz="0" w:space="0" w:color="auto"/>
          <w:lang w:val="sk-SK"/>
        </w:rPr>
        <w:t>informovanie a komunikáciu</w:t>
      </w:r>
      <w:r w:rsidRPr="00AE2C7D">
        <w:rPr>
          <w:rFonts w:ascii="Arial" w:eastAsiaTheme="minorHAnsi" w:hAnsi="Arial" w:cs="Arial"/>
          <w:color w:val="000000" w:themeColor="text1"/>
          <w:sz w:val="19"/>
          <w:szCs w:val="19"/>
          <w:bdr w:val="none" w:sz="0" w:space="0" w:color="auto"/>
          <w:lang w:val="sk-SK"/>
        </w:rPr>
        <w:t>)</w:t>
      </w:r>
      <w:r w:rsidR="008677D8" w:rsidRPr="00AE2C7D">
        <w:rPr>
          <w:rFonts w:ascii="Arial" w:eastAsiaTheme="minorHAnsi" w:hAnsi="Arial" w:cs="Arial"/>
          <w:color w:val="000000" w:themeColor="text1"/>
          <w:sz w:val="19"/>
          <w:szCs w:val="19"/>
          <w:bdr w:val="none" w:sz="0" w:space="0" w:color="auto"/>
          <w:lang w:val="sk-SK"/>
        </w:rPr>
        <w:t>,</w:t>
      </w:r>
    </w:p>
    <w:p w14:paraId="32620825" w14:textId="3386F503" w:rsidR="00126D3D" w:rsidRPr="00AE2C7D" w:rsidRDefault="00683121" w:rsidP="00F4650F">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E2C7D">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8677D8" w:rsidRPr="00AE2C7D">
        <w:rPr>
          <w:rFonts w:ascii="Arial" w:eastAsiaTheme="minorHAnsi" w:hAnsi="Arial" w:cs="Arial"/>
          <w:color w:val="000000" w:themeColor="text1"/>
          <w:sz w:val="19"/>
          <w:szCs w:val="19"/>
          <w:bdr w:val="none" w:sz="0" w:space="0" w:color="auto"/>
          <w:lang w:val="sk-SK"/>
        </w:rPr>
        <w:t>.</w:t>
      </w:r>
      <w:r w:rsidRPr="00AE2C7D">
        <w:rPr>
          <w:rFonts w:ascii="Arial" w:eastAsiaTheme="minorHAnsi" w:hAnsi="Arial" w:cs="Arial"/>
          <w:color w:val="000000" w:themeColor="text1"/>
          <w:sz w:val="19"/>
          <w:szCs w:val="19"/>
          <w:bdr w:val="none" w:sz="0" w:space="0" w:color="auto"/>
          <w:lang w:val="sk-SK"/>
        </w:rPr>
        <w:t xml:space="preserve"> </w:t>
      </w:r>
    </w:p>
    <w:p w14:paraId="726409A6" w14:textId="02D32536" w:rsidR="004D5670" w:rsidRDefault="004D5670" w:rsidP="00A343E7">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D5670">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4D5670">
        <w:rPr>
          <w:rFonts w:ascii="Arial" w:eastAsiaTheme="minorHAnsi" w:hAnsi="Arial" w:cs="Arial"/>
          <w:b/>
          <w:color w:val="000000" w:themeColor="text1"/>
          <w:sz w:val="19"/>
          <w:szCs w:val="19"/>
          <w:bdr w:val="none" w:sz="0" w:space="0" w:color="auto"/>
          <w:lang w:val="sk-SK"/>
        </w:rPr>
        <w:t>. V prípade prekročenia stanovených finančných limitov</w:t>
      </w:r>
      <w:r w:rsidRPr="004D5670">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58E423F4" w14:textId="0A45C212" w:rsidR="000B629F" w:rsidRDefault="004D5670"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 </w:t>
      </w:r>
      <w:r w:rsidRPr="004D5670">
        <w:rPr>
          <w:rFonts w:ascii="Arial" w:eastAsiaTheme="minorHAnsi" w:hAnsi="Arial" w:cs="Arial"/>
          <w:color w:val="000000" w:themeColor="text1"/>
          <w:sz w:val="19"/>
          <w:szCs w:val="19"/>
          <w:bdr w:val="none" w:sz="0" w:space="0" w:color="auto"/>
          <w:lang w:val="sk-SK"/>
        </w:rPr>
        <w:t>Celkové oprávnené výdavky (</w:t>
      </w:r>
      <w:r w:rsidRPr="004D5670">
        <w:rPr>
          <w:rFonts w:ascii="Arial" w:eastAsiaTheme="minorHAnsi" w:hAnsi="Arial" w:cs="Arial"/>
          <w:b/>
          <w:color w:val="000000" w:themeColor="text1"/>
          <w:sz w:val="19"/>
          <w:szCs w:val="19"/>
          <w:bdr w:val="none" w:sz="0" w:space="0" w:color="auto"/>
          <w:lang w:val="sk-SK"/>
        </w:rPr>
        <w:t>benchmark</w:t>
      </w:r>
      <w:r w:rsidRPr="004D5670">
        <w:rPr>
          <w:rFonts w:ascii="Arial" w:eastAsiaTheme="minorHAnsi" w:hAnsi="Arial" w:cs="Arial"/>
          <w:color w:val="000000" w:themeColor="text1"/>
          <w:sz w:val="19"/>
          <w:szCs w:val="19"/>
          <w:bdr w:val="none" w:sz="0" w:space="0" w:color="auto"/>
          <w:lang w:val="sk-SK"/>
        </w:rPr>
        <w:t xml:space="preserve"> – t.j. smerný ukazovateľ mernej investičnej náročnosti) sú stanovené vo výzve</w:t>
      </w:r>
      <w:r w:rsidR="00683121" w:rsidRPr="00F6762F">
        <w:rPr>
          <w:rFonts w:ascii="Arial" w:eastAsiaTheme="minorHAnsi" w:hAnsi="Arial" w:cs="Arial"/>
          <w:b/>
          <w:color w:val="000000" w:themeColor="text1"/>
          <w:sz w:val="19"/>
          <w:szCs w:val="19"/>
          <w:bdr w:val="none" w:sz="0" w:space="0" w:color="auto"/>
          <w:lang w:val="sk-SK"/>
        </w:rPr>
        <w:t>Prieskum trhu</w:t>
      </w:r>
      <w:r w:rsidR="000B629F" w:rsidRPr="00F6762F">
        <w:rPr>
          <w:rFonts w:ascii="Arial" w:eastAsiaTheme="minorHAnsi" w:hAnsi="Arial" w:cs="Arial"/>
          <w:b/>
          <w:color w:val="000000" w:themeColor="text1"/>
          <w:sz w:val="19"/>
          <w:szCs w:val="19"/>
          <w:bdr w:val="none" w:sz="0" w:space="0" w:color="auto"/>
          <w:lang w:val="sk-SK"/>
        </w:rPr>
        <w:t>/ prieskum trhových cien</w:t>
      </w:r>
      <w:r w:rsidR="00683121"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0B629F" w:rsidRPr="000B629F">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DFF0284" w14:textId="3AD61890"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6762F">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w:t>
      </w:r>
      <w:r w:rsidR="00D857BD">
        <w:rPr>
          <w:rFonts w:ascii="Arial" w:eastAsiaTheme="minorHAnsi" w:hAnsi="Arial" w:cs="Arial"/>
          <w:color w:val="000000" w:themeColor="text1"/>
          <w:sz w:val="19"/>
          <w:szCs w:val="19"/>
          <w:bdr w:val="none" w:sz="0" w:space="0" w:color="auto"/>
          <w:lang w:val="sk-SK"/>
        </w:rPr>
        <w:t xml:space="preserve">alebo subjektom (znalcom </w:t>
      </w:r>
      <w:r w:rsidRPr="00C8207B">
        <w:rPr>
          <w:rFonts w:ascii="Arial" w:eastAsiaTheme="minorHAnsi" w:hAnsi="Arial" w:cs="Arial"/>
          <w:color w:val="000000" w:themeColor="text1"/>
          <w:sz w:val="19"/>
          <w:szCs w:val="19"/>
          <w:bdr w:val="none" w:sz="0" w:space="0" w:color="auto"/>
          <w:lang w:val="sk-SK"/>
        </w:rPr>
        <w:t>a pod.).</w:t>
      </w:r>
    </w:p>
    <w:p w14:paraId="0B119F43" w14:textId="0D350F60" w:rsidR="00033689" w:rsidRDefault="00033689"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033689">
        <w:rPr>
          <w:rFonts w:ascii="Arial" w:eastAsiaTheme="minorHAnsi" w:hAnsi="Arial" w:cs="Arial"/>
          <w:color w:val="000000" w:themeColor="text1"/>
          <w:sz w:val="19"/>
          <w:szCs w:val="19"/>
          <w:bdr w:val="none" w:sz="0" w:space="0" w:color="auto"/>
          <w:lang w:val="sk-SK"/>
        </w:rPr>
        <w:t xml:space="preserve">V prípade </w:t>
      </w:r>
      <w:r w:rsidRPr="00033689">
        <w:rPr>
          <w:rFonts w:ascii="Arial" w:eastAsiaTheme="minorHAnsi" w:hAnsi="Arial" w:cs="Arial"/>
          <w:b/>
          <w:color w:val="000000" w:themeColor="text1"/>
          <w:sz w:val="19"/>
          <w:szCs w:val="19"/>
          <w:bdr w:val="none" w:sz="0" w:space="0" w:color="auto"/>
          <w:lang w:val="sk-SK"/>
        </w:rPr>
        <w:t>zrealizovaného verejného obstarávania</w:t>
      </w:r>
      <w:r w:rsidRPr="00033689">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BAF679F" w14:textId="77777777" w:rsidR="003F6AF3" w:rsidRDefault="003F6AF3" w:rsidP="003F6AF3">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0B103309" w14:textId="28726488" w:rsidR="00683121" w:rsidRPr="00C8207B" w:rsidRDefault="00683121" w:rsidP="00683121">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B629F">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374579BE" w14:textId="663EA145" w:rsidR="00683121" w:rsidRDefault="00683121"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Cieľom hodnotenia je posúdiť</w:t>
      </w:r>
      <w:r w:rsidR="00AE7138">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BDB314" w14:textId="77777777" w:rsidR="00384BBF" w:rsidRPr="00C8207B" w:rsidRDefault="00384BBF" w:rsidP="0068312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p>
    <w:p w14:paraId="0D7E5BA5" w14:textId="630E74AB" w:rsidR="00033689" w:rsidRPr="00F6762F" w:rsidRDefault="00683121" w:rsidP="00384BB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hAnsi="Arial" w:cs="Arial"/>
          <w:color w:val="000000" w:themeColor="text1"/>
          <w:sz w:val="19"/>
          <w:szCs w:val="19"/>
        </w:rPr>
      </w:pPr>
      <w:r w:rsidRPr="00C8207B">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033689">
        <w:rPr>
          <w:rFonts w:ascii="Arial" w:eastAsiaTheme="minorHAnsi" w:hAnsi="Arial" w:cs="Arial"/>
          <w:color w:val="000000" w:themeColor="text1"/>
          <w:sz w:val="19"/>
          <w:szCs w:val="19"/>
          <w:bdr w:val="none" w:sz="0" w:space="0" w:color="auto"/>
          <w:lang w:val="sk-SK"/>
        </w:rPr>
        <w:t xml:space="preserve"> </w:t>
      </w:r>
      <w:r w:rsidR="00033689" w:rsidRPr="00033689">
        <w:rPr>
          <w:rFonts w:ascii="Arial" w:hAnsi="Arial" w:cs="Arial"/>
          <w:color w:val="000000" w:themeColor="text1"/>
          <w:sz w:val="19"/>
          <w:szCs w:val="19"/>
        </w:rPr>
        <w:t>Ak odborný  hodnotiteľ identifikuje neoprávnené výdavky, je povinný konkrétne zdôvodniť prečo výdavky označil za neoprávnené.</w:t>
      </w:r>
      <w:r w:rsidR="00384BBF">
        <w:rPr>
          <w:rFonts w:ascii="Arial" w:hAnsi="Arial" w:cs="Arial"/>
          <w:color w:val="000000" w:themeColor="text1"/>
          <w:sz w:val="19"/>
          <w:szCs w:val="19"/>
        </w:rPr>
        <w:t xml:space="preserve"> Ak identifikované </w:t>
      </w:r>
      <w:r w:rsidR="00384BBF" w:rsidRPr="00BB2790">
        <w:rPr>
          <w:rFonts w:ascii="Arial" w:hAnsi="Arial" w:cs="Arial"/>
          <w:color w:val="auto"/>
          <w:sz w:val="19"/>
          <w:szCs w:val="19"/>
        </w:rPr>
        <w:t xml:space="preserve">vecne neoprávnené výdavky tvoria viac ako 30% </w:t>
      </w:r>
      <w:r w:rsidR="00384BBF">
        <w:rPr>
          <w:rFonts w:ascii="Arial" w:eastAsia="Helvetica" w:hAnsi="Arial" w:cs="Arial"/>
          <w:color w:val="000000" w:themeColor="text1"/>
          <w:sz w:val="19"/>
          <w:szCs w:val="19"/>
        </w:rPr>
        <w:t xml:space="preserve">finančnej hodnoty žiadateľom definovaných celkových oprávnených výdavkov projektu, </w:t>
      </w:r>
      <w:r w:rsidR="00384BBF" w:rsidRPr="00384BBF">
        <w:rPr>
          <w:rFonts w:ascii="Arial" w:eastAsiaTheme="minorHAnsi" w:hAnsi="Arial" w:cs="Arial"/>
          <w:color w:val="000000" w:themeColor="text1"/>
          <w:sz w:val="19"/>
          <w:szCs w:val="19"/>
          <w:bdr w:val="none" w:sz="0" w:space="0" w:color="auto"/>
          <w:lang w:val="sk-SK"/>
        </w:rPr>
        <w:t>navrhnuté</w:t>
      </w:r>
      <w:r w:rsidR="00384BBF">
        <w:rPr>
          <w:rFonts w:ascii="Arial" w:eastAsia="Helvetica" w:hAnsi="Arial" w:cs="Arial"/>
          <w:color w:val="000000" w:themeColor="text1"/>
          <w:sz w:val="19"/>
          <w:szCs w:val="19"/>
        </w:rPr>
        <w:t xml:space="preserve"> výdavky projektu nespĺňajú podmienku efektívnosti a hospodárnosti projektu.</w:t>
      </w:r>
    </w:p>
    <w:p w14:paraId="1A680D46" w14:textId="77777777" w:rsidR="00033689" w:rsidRPr="00033689" w:rsidRDefault="00033689" w:rsidP="00033689">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4F6CC255" w14:textId="101D49F2" w:rsidR="00033689" w:rsidRDefault="00033689" w:rsidP="001C6E7D">
      <w:pPr>
        <w:spacing w:before="120" w:after="120" w:line="288" w:lineRule="auto"/>
        <w:jc w:val="both"/>
        <w:rPr>
          <w:rFonts w:ascii="Arial" w:hAnsi="Arial" w:cs="Arial"/>
          <w:color w:val="000000" w:themeColor="text1"/>
          <w:sz w:val="19"/>
          <w:szCs w:val="19"/>
        </w:rPr>
      </w:pPr>
      <w:r w:rsidRPr="00033689">
        <w:rPr>
          <w:rFonts w:ascii="Arial" w:hAnsi="Arial" w:cs="Arial"/>
          <w:color w:val="000000" w:themeColor="text1"/>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0EB443B3" w14:textId="5DEA2F48" w:rsidR="00683121" w:rsidRDefault="00683121" w:rsidP="00F56896">
      <w:pPr>
        <w:widowControl w:val="0"/>
        <w:autoSpaceDE w:val="0"/>
        <w:autoSpaceDN w:val="0"/>
        <w:adjustRightInd w:val="0"/>
        <w:spacing w:after="120" w:line="288" w:lineRule="auto"/>
        <w:contextualSpacing/>
        <w:jc w:val="both"/>
        <w:rPr>
          <w:ins w:id="0" w:author="OM" w:date="2020-02-24T09:52:00Z"/>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F56896" w:rsidRPr="009B070E">
        <w:rPr>
          <w:rFonts w:ascii="Arial" w:hAnsi="Arial" w:cs="Arial"/>
          <w:sz w:val="19"/>
          <w:szCs w:val="19"/>
        </w:rPr>
        <w:t xml:space="preserve">Hodnotiteľ je povinný popísať a uviesť v časti Komentár </w:t>
      </w:r>
      <w:r w:rsidR="00F5689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4123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6C597B">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4478BA">
        <w:rPr>
          <w:rFonts w:ascii="Arial" w:hAnsi="Arial" w:cs="Arial"/>
          <w:color w:val="000000" w:themeColor="text1"/>
          <w:sz w:val="19"/>
          <w:szCs w:val="19"/>
        </w:rPr>
        <w:t xml:space="preserve">právne </w:t>
      </w:r>
      <w:r w:rsidR="006C597B">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C8207B">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7C24CD19" w14:textId="77777777" w:rsidR="003E612B" w:rsidRDefault="003E612B" w:rsidP="00F56896">
      <w:pPr>
        <w:widowControl w:val="0"/>
        <w:autoSpaceDE w:val="0"/>
        <w:autoSpaceDN w:val="0"/>
        <w:adjustRightInd w:val="0"/>
        <w:spacing w:after="120" w:line="288" w:lineRule="auto"/>
        <w:contextualSpacing/>
        <w:jc w:val="both"/>
        <w:rPr>
          <w:ins w:id="1" w:author="OM" w:date="2020-02-24T09:52:00Z"/>
          <w:rFonts w:ascii="Arial" w:hAnsi="Arial" w:cs="Arial"/>
          <w:color w:val="000000" w:themeColor="text1"/>
          <w:sz w:val="19"/>
          <w:szCs w:val="19"/>
        </w:rPr>
      </w:pPr>
      <w:bookmarkStart w:id="2" w:name="_GoBack"/>
      <w:bookmarkEnd w:id="2"/>
    </w:p>
    <w:p w14:paraId="063EF4CD" w14:textId="7FADF7D7" w:rsidR="003E612B" w:rsidRDefault="003E612B"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3" w:author="OM" w:date="2020-02-24T09:52: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326FBE75" w14:textId="77777777" w:rsidR="00F56896" w:rsidRPr="00C8207B" w:rsidRDefault="00F56896" w:rsidP="00F5689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3"/>
        <w:gridCol w:w="4641"/>
        <w:gridCol w:w="1399"/>
        <w:gridCol w:w="1557"/>
        <w:gridCol w:w="4543"/>
      </w:tblGrid>
      <w:tr w:rsidR="00171453" w:rsidRPr="00C8207B" w14:paraId="6828CCED" w14:textId="77777777" w:rsidTr="00B14C45">
        <w:trPr>
          <w:trHeight w:val="397"/>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4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4B564B3C" w14:textId="77777777" w:rsidTr="00B14C45">
        <w:trPr>
          <w:trHeight w:val="1054"/>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4.3</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14:paraId="35D2AE74" w14:textId="6CAD5A9A" w:rsidR="00C40764" w:rsidRPr="00C8207B" w:rsidRDefault="00C40764" w:rsidP="001545C9">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Finančná udržateľnosť projektu</w:t>
            </w:r>
          </w:p>
        </w:tc>
        <w:tc>
          <w:tcPr>
            <w:tcW w:w="4641" w:type="dxa"/>
            <w:vMerge w:val="restart"/>
            <w:tcBorders>
              <w:top w:val="single" w:sz="4" w:space="0" w:color="auto"/>
              <w:left w:val="single" w:sz="4" w:space="0" w:color="auto"/>
              <w:bottom w:val="single" w:sz="4" w:space="0" w:color="auto"/>
              <w:right w:val="single" w:sz="4" w:space="0" w:color="auto"/>
            </w:tcBorders>
            <w:vAlign w:val="center"/>
          </w:tcPr>
          <w:p w14:paraId="4CED0D0D"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3D1A86D6" w14:textId="77777777"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3DB394C9" w:rsidR="00C40764" w:rsidRPr="00C8207B" w:rsidRDefault="00C40764" w:rsidP="001545C9">
            <w:pPr>
              <w:spacing w:line="288" w:lineRule="auto"/>
              <w:jc w:val="both"/>
              <w:rPr>
                <w:rFonts w:ascii="Arial" w:hAnsi="Arial" w:cs="Arial"/>
                <w:color w:val="000000" w:themeColor="text1"/>
                <w:sz w:val="19"/>
                <w:szCs w:val="19"/>
                <w:highlight w:val="yellow"/>
              </w:rPr>
            </w:pPr>
            <w:r w:rsidRPr="00C8207B">
              <w:rPr>
                <w:rFonts w:ascii="Arial" w:eastAsia="Arial Unicode MS" w:hAnsi="Arial" w:cs="Arial"/>
                <w:color w:val="000000" w:themeColor="text1"/>
                <w:sz w:val="19"/>
                <w:szCs w:val="19"/>
                <w:u w:color="000000"/>
              </w:rPr>
              <w:t xml:space="preserve">Zároveň sa 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w:t>
            </w:r>
            <w:r w:rsidRPr="00C8207B">
              <w:rPr>
                <w:rFonts w:ascii="Arial" w:eastAsia="Arial Unicode MS" w:hAnsi="Arial" w:cs="Arial"/>
                <w:color w:val="000000" w:themeColor="text1"/>
                <w:sz w:val="19"/>
                <w:szCs w:val="19"/>
                <w:u w:color="000000"/>
              </w:rPr>
              <w:lastRenderedPageBreak/>
              <w:t>bonity).</w:t>
            </w:r>
          </w:p>
        </w:tc>
        <w:tc>
          <w:tcPr>
            <w:tcW w:w="1399" w:type="dxa"/>
            <w:vMerge w:val="restart"/>
            <w:tcBorders>
              <w:top w:val="single" w:sz="4" w:space="0" w:color="auto"/>
              <w:left w:val="single" w:sz="4" w:space="0" w:color="auto"/>
              <w:bottom w:val="single" w:sz="4" w:space="0" w:color="auto"/>
              <w:right w:val="single" w:sz="4" w:space="0" w:color="auto"/>
            </w:tcBorders>
            <w:vAlign w:val="center"/>
          </w:tcPr>
          <w:p w14:paraId="1F7C807F" w14:textId="1C32C2F4"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right w:val="single" w:sz="4" w:space="0" w:color="auto"/>
            </w:tcBorders>
            <w:vAlign w:val="center"/>
          </w:tcPr>
          <w:p w14:paraId="065A3AB8" w14:textId="626DC5AF"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áno</w:t>
            </w:r>
          </w:p>
        </w:tc>
        <w:tc>
          <w:tcPr>
            <w:tcW w:w="4543" w:type="dxa"/>
            <w:tcBorders>
              <w:top w:val="single" w:sz="4" w:space="0" w:color="auto"/>
              <w:left w:val="single" w:sz="4" w:space="0" w:color="auto"/>
              <w:right w:val="single" w:sz="4" w:space="0" w:color="auto"/>
            </w:tcBorders>
            <w:vAlign w:val="center"/>
          </w:tcPr>
          <w:p w14:paraId="196C3E55" w14:textId="77777777" w:rsidR="00C40764" w:rsidRPr="00C8207B" w:rsidRDefault="00C40764" w:rsidP="001545C9">
            <w:pPr>
              <w:spacing w:line="288" w:lineRule="auto"/>
              <w:jc w:val="both"/>
              <w:rPr>
                <w:rFonts w:ascii="Arial" w:eastAsia="Arial Unicode MS" w:hAnsi="Arial" w:cs="Arial"/>
                <w:color w:val="000000" w:themeColor="text1"/>
                <w:sz w:val="19"/>
                <w:szCs w:val="19"/>
                <w:u w:color="000000"/>
              </w:rPr>
            </w:pPr>
            <w:r w:rsidRPr="00C8207B">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77777777" w:rsidR="00C40764" w:rsidRPr="00C8207B" w:rsidRDefault="00C40764" w:rsidP="001545C9">
            <w:pPr>
              <w:spacing w:line="288" w:lineRule="auto"/>
              <w:rPr>
                <w:rFonts w:ascii="Arial" w:eastAsia="Helvetica" w:hAnsi="Arial" w:cs="Arial"/>
                <w:color w:val="000000" w:themeColor="text1"/>
                <w:sz w:val="19"/>
                <w:szCs w:val="19"/>
                <w:highlight w:val="yellow"/>
              </w:rPr>
            </w:pPr>
          </w:p>
        </w:tc>
      </w:tr>
      <w:tr w:rsidR="00C40764" w:rsidRPr="00C8207B" w14:paraId="6F9DC2B8" w14:textId="77777777" w:rsidTr="00B14C45">
        <w:trPr>
          <w:trHeight w:val="185"/>
        </w:trPr>
        <w:tc>
          <w:tcPr>
            <w:tcW w:w="603" w:type="dxa"/>
            <w:vMerge/>
            <w:tcBorders>
              <w:top w:val="single" w:sz="4" w:space="0" w:color="auto"/>
              <w:left w:val="single" w:sz="4" w:space="0" w:color="auto"/>
              <w:bottom w:val="single" w:sz="4" w:space="0" w:color="auto"/>
              <w:right w:val="single" w:sz="4" w:space="0" w:color="auto"/>
            </w:tcBorders>
            <w:vAlign w:val="center"/>
          </w:tcPr>
          <w:p w14:paraId="26A04F9B"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2383" w:type="dxa"/>
            <w:vMerge/>
            <w:tcBorders>
              <w:top w:val="single" w:sz="4" w:space="0" w:color="auto"/>
              <w:left w:val="single" w:sz="4" w:space="0" w:color="auto"/>
              <w:bottom w:val="single" w:sz="4" w:space="0" w:color="auto"/>
              <w:right w:val="single" w:sz="4" w:space="0" w:color="auto"/>
            </w:tcBorders>
            <w:vAlign w:val="center"/>
          </w:tcPr>
          <w:p w14:paraId="6F1AB769"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4641" w:type="dxa"/>
            <w:vMerge/>
            <w:tcBorders>
              <w:top w:val="single" w:sz="4" w:space="0" w:color="auto"/>
              <w:left w:val="single" w:sz="4" w:space="0" w:color="auto"/>
              <w:bottom w:val="single" w:sz="4" w:space="0" w:color="auto"/>
              <w:right w:val="single" w:sz="4" w:space="0" w:color="auto"/>
            </w:tcBorders>
            <w:vAlign w:val="center"/>
          </w:tcPr>
          <w:p w14:paraId="6EFB29A2" w14:textId="77777777" w:rsidR="00C40764" w:rsidRPr="00C8207B" w:rsidRDefault="00C40764" w:rsidP="001545C9">
            <w:pPr>
              <w:spacing w:line="288" w:lineRule="auto"/>
              <w:rPr>
                <w:rFonts w:ascii="Arial" w:hAnsi="Arial" w:cs="Arial"/>
                <w:color w:val="000000" w:themeColor="text1"/>
                <w:sz w:val="19"/>
                <w:szCs w:val="19"/>
                <w:highlight w:val="yellow"/>
              </w:rPr>
            </w:pPr>
          </w:p>
        </w:tc>
        <w:tc>
          <w:tcPr>
            <w:tcW w:w="1399" w:type="dxa"/>
            <w:vMerge/>
            <w:tcBorders>
              <w:top w:val="single" w:sz="4" w:space="0" w:color="auto"/>
              <w:left w:val="single" w:sz="4" w:space="0" w:color="auto"/>
              <w:bottom w:val="single" w:sz="4" w:space="0" w:color="auto"/>
              <w:right w:val="single" w:sz="4" w:space="0" w:color="auto"/>
            </w:tcBorders>
            <w:vAlign w:val="center"/>
          </w:tcPr>
          <w:p w14:paraId="34791AAC" w14:textId="77777777" w:rsidR="00C40764" w:rsidRPr="00C8207B" w:rsidRDefault="00C40764" w:rsidP="001545C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50104D7" w14:textId="1384BF63" w:rsidR="00C40764" w:rsidRPr="00C8207B" w:rsidRDefault="00C40764" w:rsidP="001545C9">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nie</w:t>
            </w:r>
          </w:p>
        </w:tc>
        <w:tc>
          <w:tcPr>
            <w:tcW w:w="4543" w:type="dxa"/>
            <w:tcBorders>
              <w:top w:val="single" w:sz="4" w:space="0" w:color="auto"/>
              <w:left w:val="single" w:sz="4" w:space="0" w:color="auto"/>
              <w:bottom w:val="single" w:sz="4" w:space="0" w:color="auto"/>
              <w:right w:val="single" w:sz="4" w:space="0" w:color="auto"/>
            </w:tcBorders>
            <w:vAlign w:val="center"/>
          </w:tcPr>
          <w:p w14:paraId="3323631B" w14:textId="5AF75B8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C8207B">
              <w:rPr>
                <w:rFonts w:ascii="Arial" w:eastAsia="Arial Unicode MS" w:hAnsi="Arial" w:cs="Arial"/>
                <w:color w:val="000000" w:themeColor="text1"/>
                <w:sz w:val="19"/>
                <w:szCs w:val="19"/>
                <w:u w:color="000000"/>
              </w:rPr>
              <w:lastRenderedPageBreak/>
              <w:t>Finančná situácia žiadateľa je zlá a predstavuje riziko pre realizáciu projektu.</w:t>
            </w:r>
          </w:p>
        </w:tc>
      </w:tr>
    </w:tbl>
    <w:p w14:paraId="1C4AA82C" w14:textId="77777777" w:rsidR="00B14C45" w:rsidRDefault="00B14C45" w:rsidP="00B14C45">
      <w:pPr>
        <w:spacing w:after="0" w:line="276" w:lineRule="auto"/>
        <w:rPr>
          <w:rFonts w:ascii="Arial" w:hAnsi="Arial" w:cs="Arial"/>
          <w:color w:val="000000" w:themeColor="text1"/>
          <w:sz w:val="19"/>
          <w:szCs w:val="19"/>
        </w:rPr>
      </w:pPr>
    </w:p>
    <w:p w14:paraId="58AC1627" w14:textId="77777777" w:rsidR="00B14C45" w:rsidRDefault="00B14C45" w:rsidP="00B14C45">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CDAC1EA" w14:textId="77777777" w:rsidR="00B14C45" w:rsidRDefault="00B14C45" w:rsidP="00B14C45">
      <w:pPr>
        <w:spacing w:after="0" w:line="276" w:lineRule="auto"/>
        <w:jc w:val="both"/>
        <w:rPr>
          <w:rFonts w:ascii="Arial" w:hAnsi="Arial" w:cs="Arial"/>
          <w:color w:val="000000" w:themeColor="text1"/>
          <w:sz w:val="19"/>
          <w:szCs w:val="19"/>
        </w:rPr>
      </w:pPr>
    </w:p>
    <w:p w14:paraId="4F4E0F7D" w14:textId="77777777" w:rsidR="00B14C45" w:rsidRDefault="00B14C45" w:rsidP="00B14C45">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DD91C1A" w14:textId="77777777" w:rsidR="00B14C45" w:rsidRPr="005D6746" w:rsidRDefault="00B14C45" w:rsidP="005724F3">
      <w:pPr>
        <w:spacing w:before="120"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4D17DF8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6E0F6"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F510991"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2E8F577"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7E1D9E6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15212BB"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4A576F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AD18BD6"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3EE9418" w14:textId="77777777" w:rsidR="00B14C45"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2B4203A" w14:textId="77777777" w:rsidR="00B14C45" w:rsidRPr="00B21721" w:rsidRDefault="00B14C45" w:rsidP="00B14C45">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0345442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54B2BD"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359A7F9"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8DC57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6DE1193" w14:textId="77777777" w:rsidR="00B14C45" w:rsidRPr="00C8207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54DA9E" w14:textId="77777777" w:rsidR="00B14C45" w:rsidRPr="005D6746"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253AB4E"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DF82E2"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FAD171A"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5C3C28"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37C79BD"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9570BC5"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6B62AC"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1B56614"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1A086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CC00F10" w14:textId="77777777" w:rsidR="00B14C45"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E9787" w14:textId="77777777" w:rsidR="00B14C45" w:rsidRPr="004058EF"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2DD7F128" w14:textId="77777777" w:rsidR="00B14C45" w:rsidRDefault="00B14C45" w:rsidP="00B14C45">
      <w:pPr>
        <w:spacing w:after="0" w:line="276" w:lineRule="auto"/>
        <w:rPr>
          <w:rFonts w:ascii="Arial" w:hAnsi="Arial" w:cs="Arial"/>
          <w:color w:val="000000" w:themeColor="text1"/>
          <w:sz w:val="19"/>
          <w:szCs w:val="19"/>
          <w:u w:val="single"/>
        </w:rPr>
      </w:pPr>
    </w:p>
    <w:p w14:paraId="504B609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6C4C7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624CE75"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D11618D" w14:textId="77777777" w:rsidR="00B14C45" w:rsidRPr="0081685B" w:rsidRDefault="00B14C45" w:rsidP="00B14C45">
      <w:pPr>
        <w:pStyle w:val="Predvolen"/>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ED852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6BE521C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04DAE9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F302595"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1EA497"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39CF812" w14:textId="77777777" w:rsidR="00B14C45" w:rsidRPr="0081685B" w:rsidRDefault="00B14C45" w:rsidP="00B14C45">
      <w:pPr>
        <w:spacing w:after="0" w:line="276" w:lineRule="auto"/>
        <w:jc w:val="both"/>
        <w:rPr>
          <w:rFonts w:ascii="Arial" w:hAnsi="Arial" w:cs="Arial"/>
          <w:color w:val="000000" w:themeColor="text1"/>
          <w:sz w:val="19"/>
          <w:szCs w:val="19"/>
        </w:rPr>
      </w:pPr>
    </w:p>
    <w:p w14:paraId="37E57B65"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9BB95A6"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2C68F7D8" w14:textId="77777777" w:rsidR="00B14C45" w:rsidRPr="0081685B" w:rsidRDefault="00B14C45" w:rsidP="00B14C45">
      <w:pPr>
        <w:spacing w:after="0" w:line="276" w:lineRule="auto"/>
        <w:jc w:val="both"/>
        <w:rPr>
          <w:rFonts w:ascii="Arial" w:hAnsi="Arial" w:cs="Arial"/>
          <w:color w:val="000000" w:themeColor="text1"/>
          <w:sz w:val="19"/>
          <w:szCs w:val="19"/>
        </w:rPr>
      </w:pPr>
    </w:p>
    <w:p w14:paraId="51F8DABB" w14:textId="77777777" w:rsidR="00B14C45" w:rsidRPr="0081685B" w:rsidRDefault="00B14C45" w:rsidP="00B14C45">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2EC19CA"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A63CC3"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275F1A2" w14:textId="77777777" w:rsidR="00B14C45" w:rsidRPr="0081685B" w:rsidRDefault="00B14C45" w:rsidP="00B14C4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31C3CA2A" w14:textId="77777777" w:rsidR="00B14C45" w:rsidRPr="0081685B" w:rsidRDefault="00B14C45" w:rsidP="00B14C45">
      <w:pPr>
        <w:spacing w:after="0" w:line="276" w:lineRule="auto"/>
        <w:jc w:val="both"/>
        <w:rPr>
          <w:rFonts w:ascii="Arial" w:hAnsi="Arial" w:cs="Arial"/>
          <w:b/>
          <w:color w:val="000000" w:themeColor="text1"/>
          <w:sz w:val="19"/>
          <w:szCs w:val="19"/>
        </w:rPr>
      </w:pPr>
    </w:p>
    <w:p w14:paraId="3F2F7FE7" w14:textId="77777777" w:rsidR="00B14C45" w:rsidRPr="0081685B" w:rsidRDefault="00B14C45" w:rsidP="00B14C45">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6E5E67D" w14:textId="00A4E69F"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 </w:t>
      </w:r>
    </w:p>
    <w:p w14:paraId="77225EFF" w14:textId="77777777" w:rsidR="00B14C45" w:rsidRDefault="00B14C45" w:rsidP="001C6E7D">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9"/>
        <w:gridCol w:w="1391"/>
        <w:gridCol w:w="1557"/>
        <w:gridCol w:w="4550"/>
      </w:tblGrid>
      <w:tr w:rsidR="00171453" w:rsidRPr="00C8207B" w14:paraId="5EB6617A" w14:textId="77777777" w:rsidTr="00BB2790">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6D65C52B"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C40764" w:rsidRPr="00C8207B" w14:paraId="5FC5453D" w14:textId="77777777" w:rsidTr="00BB2790">
        <w:trPr>
          <w:trHeight w:val="491"/>
        </w:trPr>
        <w:tc>
          <w:tcPr>
            <w:tcW w:w="603" w:type="dxa"/>
            <w:vMerge w:val="restart"/>
            <w:tcBorders>
              <w:top w:val="single" w:sz="4" w:space="0" w:color="auto"/>
              <w:left w:val="single" w:sz="4" w:space="0" w:color="auto"/>
              <w:right w:val="single" w:sz="4" w:space="0" w:color="auto"/>
            </w:tcBorders>
            <w:vAlign w:val="center"/>
          </w:tcPr>
          <w:p w14:paraId="12440ABA" w14:textId="639F8F7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7B4F6453" w:rsidR="00C40764" w:rsidRPr="00C8207B" w:rsidRDefault="00C40764" w:rsidP="00C40764">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0B5925F5" w:rsidR="00C40764" w:rsidRPr="00C8207B" w:rsidRDefault="00C40764" w:rsidP="001545C9">
            <w:pPr>
              <w:widowControl w:val="0"/>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1" w:type="dxa"/>
            <w:vMerge w:val="restart"/>
            <w:tcBorders>
              <w:top w:val="single" w:sz="4" w:space="0" w:color="auto"/>
              <w:left w:val="single" w:sz="4" w:space="0" w:color="auto"/>
              <w:right w:val="single" w:sz="4" w:space="0" w:color="auto"/>
            </w:tcBorders>
            <w:vAlign w:val="center"/>
          </w:tcPr>
          <w:p w14:paraId="65B6BF03" w14:textId="44CB4140"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44930E9D"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54204BD6"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95% a viac z finančnej hodnoty navrhovaných celkových výdavkov je vecne oprávnených.</w:t>
            </w:r>
          </w:p>
        </w:tc>
      </w:tr>
      <w:tr w:rsidR="00C40764" w:rsidRPr="00C8207B" w14:paraId="6AC482F3" w14:textId="77777777" w:rsidTr="00BB2790">
        <w:trPr>
          <w:trHeight w:val="470"/>
        </w:trPr>
        <w:tc>
          <w:tcPr>
            <w:tcW w:w="603" w:type="dxa"/>
            <w:vMerge/>
            <w:tcBorders>
              <w:left w:val="single" w:sz="4" w:space="0" w:color="auto"/>
              <w:right w:val="single" w:sz="4" w:space="0" w:color="auto"/>
            </w:tcBorders>
            <w:vAlign w:val="center"/>
          </w:tcPr>
          <w:p w14:paraId="2DFE10CD"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64030B77"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38C77D2B" w:rsidR="00C40764" w:rsidRPr="00C8207B" w:rsidRDefault="00C40764" w:rsidP="00C40764">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006F2F08" w:rsidR="00C40764" w:rsidRPr="00C8207B" w:rsidRDefault="00C40764" w:rsidP="001545C9">
            <w:pPr>
              <w:spacing w:line="288" w:lineRule="auto"/>
              <w:jc w:val="both"/>
              <w:rPr>
                <w:rFonts w:ascii="Arial" w:eastAsia="Helvetica" w:hAnsi="Arial" w:cs="Arial"/>
                <w:color w:val="000000" w:themeColor="text1"/>
                <w:sz w:val="19"/>
                <w:szCs w:val="19"/>
              </w:rPr>
            </w:pPr>
            <w:r w:rsidRPr="00C8207B">
              <w:rPr>
                <w:rFonts w:ascii="Arial" w:eastAsia="Helvetica" w:hAnsi="Arial" w:cs="Arial"/>
                <w:color w:val="000000" w:themeColor="text1"/>
                <w:sz w:val="19"/>
                <w:szCs w:val="19"/>
              </w:rPr>
              <w:t>90% až do 95% z finančnej hodnoty navrhovaných celkových výdavkov je vecne oprávnených.</w:t>
            </w:r>
          </w:p>
        </w:tc>
      </w:tr>
      <w:tr w:rsidR="00C40764" w:rsidRPr="00C8207B" w14:paraId="0798EA18" w14:textId="77777777" w:rsidTr="00BB2790">
        <w:trPr>
          <w:trHeight w:val="360"/>
        </w:trPr>
        <w:tc>
          <w:tcPr>
            <w:tcW w:w="603" w:type="dxa"/>
            <w:vMerge/>
            <w:tcBorders>
              <w:left w:val="single" w:sz="4" w:space="0" w:color="auto"/>
              <w:right w:val="single" w:sz="4" w:space="0" w:color="auto"/>
            </w:tcBorders>
            <w:vAlign w:val="center"/>
          </w:tcPr>
          <w:p w14:paraId="0FE09E9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2BB434FE"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BD3F40E"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7B458D8D"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80% až do 90% z finančnej hodnoty navrhovaných celkových výdavkov je vecne oprávnených.</w:t>
            </w:r>
          </w:p>
        </w:tc>
      </w:tr>
      <w:tr w:rsidR="00C40764" w:rsidRPr="00C8207B" w14:paraId="7A58D7A8" w14:textId="77777777" w:rsidTr="00BB2790">
        <w:trPr>
          <w:trHeight w:val="405"/>
        </w:trPr>
        <w:tc>
          <w:tcPr>
            <w:tcW w:w="603" w:type="dxa"/>
            <w:vMerge/>
            <w:tcBorders>
              <w:left w:val="single" w:sz="4" w:space="0" w:color="auto"/>
              <w:bottom w:val="single" w:sz="4" w:space="0" w:color="auto"/>
              <w:right w:val="single" w:sz="4" w:space="0" w:color="auto"/>
            </w:tcBorders>
            <w:vAlign w:val="center"/>
          </w:tcPr>
          <w:p w14:paraId="4B8D6341"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C40764" w:rsidRPr="00C8207B" w:rsidRDefault="00C40764" w:rsidP="00C40764">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C40764" w:rsidRPr="00C8207B" w:rsidRDefault="00C40764" w:rsidP="00C40764">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17D6D215" w14:textId="77777777" w:rsidR="00C40764" w:rsidRPr="00C8207B" w:rsidRDefault="00C40764" w:rsidP="00C40764">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5D2659A5" w:rsidR="00C40764" w:rsidRPr="00C8207B" w:rsidRDefault="00C40764" w:rsidP="00C40764">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5AF31261" w:rsidR="00C40764" w:rsidRPr="00C8207B" w:rsidRDefault="00C40764"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70% až do 80% z finančnej hodnoty navrhovaných celkových výdavkov je vecne oprávnených.</w:t>
            </w:r>
          </w:p>
        </w:tc>
      </w:tr>
    </w:tbl>
    <w:p w14:paraId="7EEB0509" w14:textId="7D05AE7C" w:rsidR="00A049C4" w:rsidRPr="00C8207B" w:rsidRDefault="00A049C4" w:rsidP="00683121">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192D2874"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75991E" w14:textId="77777777" w:rsidR="00A049C4" w:rsidRPr="00C8207B" w:rsidRDefault="00A049C4" w:rsidP="001C6E7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800FD4" w14:textId="77777777" w:rsidR="00A049C4" w:rsidRDefault="00A049C4" w:rsidP="001C6E7D">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382"/>
        <w:gridCol w:w="3786"/>
        <w:gridCol w:w="1391"/>
        <w:gridCol w:w="1557"/>
        <w:gridCol w:w="5273"/>
      </w:tblGrid>
      <w:tr w:rsidR="00171453" w:rsidRPr="00C8207B" w14:paraId="4BD528D8" w14:textId="77777777" w:rsidTr="001545C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C8207B" w:rsidRDefault="00171453" w:rsidP="008836B7">
            <w:pPr>
              <w:widowControl w:val="0"/>
              <w:spacing w:line="288" w:lineRule="auto"/>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Kritérium</w:t>
            </w:r>
          </w:p>
        </w:tc>
        <w:tc>
          <w:tcPr>
            <w:tcW w:w="37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Predmet hodnotenia</w:t>
            </w:r>
          </w:p>
        </w:tc>
        <w:tc>
          <w:tcPr>
            <w:tcW w:w="1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C8207B" w:rsidRDefault="00171453" w:rsidP="008836B7">
            <w:pPr>
              <w:widowControl w:val="0"/>
              <w:spacing w:line="288" w:lineRule="auto"/>
              <w:ind w:left="143" w:hanging="3"/>
              <w:jc w:val="center"/>
              <w:rPr>
                <w:rFonts w:ascii="Arial" w:hAnsi="Arial" w:cs="Arial"/>
                <w:color w:val="000000" w:themeColor="text1"/>
                <w:sz w:val="19"/>
                <w:szCs w:val="19"/>
                <w:u w:color="000000"/>
              </w:rPr>
            </w:pPr>
            <w:r w:rsidRPr="00C8207B">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Hodnotenie</w:t>
            </w:r>
          </w:p>
        </w:tc>
        <w:tc>
          <w:tcPr>
            <w:tcW w:w="527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C8207B"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C8207B">
              <w:rPr>
                <w:rFonts w:ascii="Arial" w:hAnsi="Arial" w:cs="Arial"/>
                <w:b/>
                <w:bCs/>
                <w:color w:val="000000" w:themeColor="text1"/>
                <w:sz w:val="19"/>
                <w:szCs w:val="19"/>
                <w:u w:color="000000"/>
              </w:rPr>
              <w:t>Spôsob aplikácie hodnotiaceho kritéria</w:t>
            </w:r>
          </w:p>
        </w:tc>
      </w:tr>
      <w:tr w:rsidR="0005343F" w:rsidRPr="00C8207B" w14:paraId="2A1E82F6" w14:textId="77777777" w:rsidTr="001545C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43D5C570" w:rsidR="0005343F" w:rsidRPr="00C8207B" w:rsidRDefault="0005343F" w:rsidP="0005343F">
            <w:pPr>
              <w:spacing w:line="288" w:lineRule="auto"/>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Štruktúra a správnosť rozpočtu</w:t>
            </w:r>
          </w:p>
        </w:tc>
        <w:tc>
          <w:tcPr>
            <w:tcW w:w="3786" w:type="dxa"/>
            <w:vMerge w:val="restart"/>
            <w:tcBorders>
              <w:top w:val="single" w:sz="4" w:space="0" w:color="auto"/>
              <w:left w:val="single" w:sz="4" w:space="0" w:color="auto"/>
              <w:right w:val="single" w:sz="4" w:space="0" w:color="auto"/>
            </w:tcBorders>
            <w:vAlign w:val="center"/>
          </w:tcPr>
          <w:p w14:paraId="3C0B20CA" w14:textId="7A0DEB9B" w:rsidR="0005343F" w:rsidRPr="00C8207B" w:rsidRDefault="0005343F" w:rsidP="001545C9">
            <w:pPr>
              <w:spacing w:line="288" w:lineRule="auto"/>
              <w:jc w:val="both"/>
              <w:rPr>
                <w:rFonts w:ascii="Arial" w:eastAsia="Arial Unicode MS" w:hAnsi="Arial" w:cs="Arial"/>
                <w:color w:val="000000" w:themeColor="text1"/>
                <w:sz w:val="19"/>
                <w:szCs w:val="19"/>
                <w:u w:color="000000"/>
              </w:rPr>
            </w:pPr>
            <w:r w:rsidRPr="00C8207B">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1" w:type="dxa"/>
            <w:vMerge w:val="restart"/>
            <w:tcBorders>
              <w:top w:val="single" w:sz="4" w:space="0" w:color="auto"/>
              <w:left w:val="single" w:sz="4" w:space="0" w:color="auto"/>
              <w:right w:val="single" w:sz="4" w:space="0" w:color="auto"/>
            </w:tcBorders>
            <w:vAlign w:val="center"/>
          </w:tcPr>
          <w:p w14:paraId="11F5C06C"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6A595DCD"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4</w:t>
            </w:r>
          </w:p>
        </w:tc>
        <w:tc>
          <w:tcPr>
            <w:tcW w:w="5273" w:type="dxa"/>
            <w:tcBorders>
              <w:top w:val="single" w:sz="4" w:space="0" w:color="auto"/>
              <w:left w:val="single" w:sz="4" w:space="0" w:color="auto"/>
              <w:bottom w:val="single" w:sz="4" w:space="0" w:color="auto"/>
              <w:right w:val="single" w:sz="4" w:space="0" w:color="auto"/>
            </w:tcBorders>
            <w:vAlign w:val="center"/>
          </w:tcPr>
          <w:p w14:paraId="0AE263E2" w14:textId="32C761F6"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5343F" w:rsidRPr="00C8207B" w14:paraId="68E53F20" w14:textId="77777777" w:rsidTr="001545C9">
        <w:trPr>
          <w:trHeight w:val="255"/>
        </w:trPr>
        <w:tc>
          <w:tcPr>
            <w:tcW w:w="603" w:type="dxa"/>
            <w:vMerge/>
            <w:tcBorders>
              <w:left w:val="single" w:sz="4" w:space="0" w:color="auto"/>
              <w:right w:val="single" w:sz="4" w:space="0" w:color="auto"/>
            </w:tcBorders>
            <w:vAlign w:val="center"/>
          </w:tcPr>
          <w:p w14:paraId="31C8C884"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right w:val="single" w:sz="4" w:space="0" w:color="auto"/>
            </w:tcBorders>
            <w:vAlign w:val="center"/>
          </w:tcPr>
          <w:p w14:paraId="559540CF"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right w:val="single" w:sz="4" w:space="0" w:color="auto"/>
            </w:tcBorders>
            <w:vAlign w:val="center"/>
          </w:tcPr>
          <w:p w14:paraId="59E42807"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5088456C"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2</w:t>
            </w:r>
          </w:p>
        </w:tc>
        <w:tc>
          <w:tcPr>
            <w:tcW w:w="5273" w:type="dxa"/>
            <w:tcBorders>
              <w:top w:val="single" w:sz="4" w:space="0" w:color="auto"/>
              <w:left w:val="single" w:sz="4" w:space="0" w:color="auto"/>
              <w:bottom w:val="single" w:sz="4" w:space="0" w:color="auto"/>
              <w:right w:val="single" w:sz="4" w:space="0" w:color="auto"/>
            </w:tcBorders>
            <w:vAlign w:val="center"/>
          </w:tcPr>
          <w:p w14:paraId="6052F09A" w14:textId="4923B8B7"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 xml:space="preserve">Rozpočet vykazuje nedostatky v matematickej správnosti, a/alebo sú identifikované nedostatky v jednotlivých </w:t>
            </w:r>
            <w:r w:rsidRPr="00C8207B">
              <w:rPr>
                <w:rFonts w:ascii="Arial" w:eastAsia="Helvetica" w:hAnsi="Arial" w:cs="Arial"/>
                <w:color w:val="000000" w:themeColor="text1"/>
                <w:sz w:val="19"/>
                <w:szCs w:val="19"/>
              </w:rPr>
              <w:lastRenderedPageBreak/>
              <w:t>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5343F" w:rsidRPr="00C8207B" w14:paraId="55F9E406" w14:textId="77777777" w:rsidTr="001545C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05343F" w:rsidRPr="00C8207B" w:rsidRDefault="0005343F" w:rsidP="0005343F">
            <w:pPr>
              <w:spacing w:line="288" w:lineRule="auto"/>
              <w:rPr>
                <w:rFonts w:ascii="Arial" w:hAnsi="Arial" w:cs="Arial"/>
                <w:color w:val="000000" w:themeColor="text1"/>
                <w:sz w:val="19"/>
                <w:szCs w:val="19"/>
                <w:highlight w:val="yellow"/>
              </w:rPr>
            </w:pPr>
          </w:p>
        </w:tc>
        <w:tc>
          <w:tcPr>
            <w:tcW w:w="3786" w:type="dxa"/>
            <w:vMerge/>
            <w:tcBorders>
              <w:left w:val="single" w:sz="4" w:space="0" w:color="auto"/>
              <w:bottom w:val="single" w:sz="4" w:space="0" w:color="auto"/>
              <w:right w:val="single" w:sz="4" w:space="0" w:color="auto"/>
            </w:tcBorders>
            <w:vAlign w:val="center"/>
          </w:tcPr>
          <w:p w14:paraId="5C586513" w14:textId="77777777" w:rsidR="0005343F" w:rsidRPr="00C8207B" w:rsidRDefault="0005343F" w:rsidP="0005343F">
            <w:pPr>
              <w:spacing w:line="288" w:lineRule="auto"/>
              <w:rPr>
                <w:rFonts w:ascii="Arial" w:eastAsia="Arial Unicode MS" w:hAnsi="Arial" w:cs="Arial"/>
                <w:color w:val="000000" w:themeColor="text1"/>
                <w:sz w:val="19"/>
                <w:szCs w:val="19"/>
                <w:u w:color="000000"/>
              </w:rPr>
            </w:pPr>
          </w:p>
        </w:tc>
        <w:tc>
          <w:tcPr>
            <w:tcW w:w="1391" w:type="dxa"/>
            <w:vMerge/>
            <w:tcBorders>
              <w:left w:val="single" w:sz="4" w:space="0" w:color="auto"/>
              <w:bottom w:val="single" w:sz="4" w:space="0" w:color="auto"/>
              <w:right w:val="single" w:sz="4" w:space="0" w:color="auto"/>
            </w:tcBorders>
            <w:vAlign w:val="center"/>
          </w:tcPr>
          <w:p w14:paraId="462A71AE" w14:textId="77777777" w:rsidR="0005343F" w:rsidRPr="00C8207B" w:rsidRDefault="0005343F" w:rsidP="0005343F">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13B075C0" w:rsidR="0005343F" w:rsidRPr="00C8207B" w:rsidRDefault="0005343F" w:rsidP="0005343F">
            <w:pPr>
              <w:spacing w:line="288" w:lineRule="auto"/>
              <w:jc w:val="center"/>
              <w:rPr>
                <w:rFonts w:ascii="Arial" w:hAnsi="Arial" w:cs="Arial"/>
                <w:color w:val="000000" w:themeColor="text1"/>
                <w:sz w:val="19"/>
                <w:szCs w:val="19"/>
                <w:highlight w:val="yellow"/>
              </w:rPr>
            </w:pPr>
            <w:r w:rsidRPr="00C8207B">
              <w:rPr>
                <w:rFonts w:ascii="Arial" w:eastAsia="Helvetica" w:hAnsi="Arial" w:cs="Arial"/>
                <w:color w:val="000000" w:themeColor="text1"/>
                <w:sz w:val="19"/>
                <w:szCs w:val="19"/>
              </w:rPr>
              <w:t>0</w:t>
            </w:r>
          </w:p>
        </w:tc>
        <w:tc>
          <w:tcPr>
            <w:tcW w:w="5273" w:type="dxa"/>
            <w:tcBorders>
              <w:top w:val="single" w:sz="4" w:space="0" w:color="auto"/>
              <w:left w:val="single" w:sz="4" w:space="0" w:color="auto"/>
              <w:bottom w:val="single" w:sz="4" w:space="0" w:color="auto"/>
              <w:right w:val="single" w:sz="4" w:space="0" w:color="auto"/>
            </w:tcBorders>
            <w:vAlign w:val="center"/>
          </w:tcPr>
          <w:p w14:paraId="78AB12B7" w14:textId="08FECA93" w:rsidR="0005343F" w:rsidRPr="00C8207B" w:rsidRDefault="0005343F" w:rsidP="001545C9">
            <w:pPr>
              <w:spacing w:line="288" w:lineRule="auto"/>
              <w:jc w:val="both"/>
              <w:rPr>
                <w:rFonts w:ascii="Arial" w:eastAsia="Helvetica" w:hAnsi="Arial" w:cs="Arial"/>
                <w:color w:val="000000" w:themeColor="text1"/>
                <w:sz w:val="19"/>
                <w:szCs w:val="19"/>
                <w:highlight w:val="yellow"/>
              </w:rPr>
            </w:pPr>
            <w:r w:rsidRPr="00C8207B">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7ECB4E0" w14:textId="5E03BF7C" w:rsidR="00A049C4" w:rsidRPr="00C8207B" w:rsidRDefault="00A049C4" w:rsidP="00A049C4">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0EE3BC09" w14:textId="49FC905D" w:rsidR="00A049C4" w:rsidRPr="00C8207B" w:rsidRDefault="00A049C4" w:rsidP="00A049C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A704D5">
        <w:rPr>
          <w:rFonts w:ascii="Arial" w:eastAsiaTheme="minorHAnsi" w:hAnsi="Arial" w:cs="Arial"/>
          <w:color w:val="000000" w:themeColor="text1"/>
          <w:sz w:val="19"/>
          <w:szCs w:val="19"/>
          <w:bdr w:val="none" w:sz="0" w:space="0" w:color="auto"/>
          <w:lang w:val="sk-SK"/>
        </w:rPr>
        <w:t xml:space="preserve">podrobného </w:t>
      </w:r>
      <w:r w:rsidR="00487D10" w:rsidRPr="00A704D5">
        <w:rPr>
          <w:rFonts w:ascii="Arial" w:eastAsiaTheme="minorHAnsi" w:hAnsi="Arial" w:cs="Arial"/>
          <w:color w:val="000000" w:themeColor="text1"/>
          <w:sz w:val="19"/>
          <w:szCs w:val="19"/>
          <w:bdr w:val="none" w:sz="0" w:space="0" w:color="auto"/>
          <w:lang w:val="sk-SK"/>
        </w:rPr>
        <w:t xml:space="preserve">položkového </w:t>
      </w:r>
      <w:r w:rsidRPr="00A704D5">
        <w:rPr>
          <w:rFonts w:ascii="Arial" w:eastAsiaTheme="minorHAnsi" w:hAnsi="Arial" w:cs="Arial"/>
          <w:color w:val="000000" w:themeColor="text1"/>
          <w:sz w:val="19"/>
          <w:szCs w:val="19"/>
          <w:bdr w:val="none" w:sz="0" w:space="0" w:color="auto"/>
          <w:lang w:val="sk-SK"/>
        </w:rPr>
        <w:t>rozpočtu projektu</w:t>
      </w:r>
      <w:r w:rsidRPr="00C8207B">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5E3AFD1F" w:rsidR="00D8637B" w:rsidRPr="00C8207B" w:rsidRDefault="00A049C4" w:rsidP="00F56896">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C8207B" w:rsidSect="00FD0190">
      <w:headerReference w:type="default" r:id="rId8"/>
      <w:footerReference w:type="default" r:id="rId9"/>
      <w:headerReference w:type="first" r:id="rId10"/>
      <w:footerReference w:type="first" r:id="rId11"/>
      <w:pgSz w:w="16838" w:h="11906" w:orient="landscape"/>
      <w:pgMar w:top="1304" w:right="964" w:bottom="851" w:left="96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6CBDE" w14:textId="77777777" w:rsidR="00FF38F2" w:rsidRDefault="00FF38F2" w:rsidP="006447D5">
      <w:pPr>
        <w:spacing w:after="0" w:line="240" w:lineRule="auto"/>
      </w:pPr>
      <w:r>
        <w:separator/>
      </w:r>
    </w:p>
  </w:endnote>
  <w:endnote w:type="continuationSeparator" w:id="0">
    <w:p w14:paraId="422BC05B" w14:textId="77777777" w:rsidR="00FF38F2" w:rsidRDefault="00FF38F2"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11784B6B" w:rsidR="00FF38F2" w:rsidRDefault="00FF38F2" w:rsidP="00CB0519">
        <w:pPr>
          <w:pStyle w:val="Pta"/>
        </w:pPr>
        <w:r>
          <w:rPr>
            <w:rFonts w:ascii="Arial" w:hAnsi="Arial" w:cs="Arial"/>
            <w:sz w:val="16"/>
            <w:szCs w:val="16"/>
          </w:rPr>
          <w:t xml:space="preserve">Príručka pre odborných hodnotiteľov IROP, verzia </w:t>
        </w:r>
        <w:r w:rsidR="00384BBF">
          <w:rPr>
            <w:rFonts w:ascii="Arial" w:hAnsi="Arial" w:cs="Arial"/>
            <w:sz w:val="16"/>
            <w:szCs w:val="16"/>
          </w:rPr>
          <w:t>10</w:t>
        </w:r>
        <w:ins w:id="4" w:author="OM" w:date="2020-02-24T09:52:00Z">
          <w:r w:rsidR="003E612B">
            <w:rPr>
              <w:rFonts w:ascii="Arial" w:hAnsi="Arial" w:cs="Arial"/>
              <w:sz w:val="16"/>
              <w:szCs w:val="16"/>
            </w:rPr>
            <w:t>.1</w:t>
          </w:r>
        </w:ins>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3E612B">
          <w:rPr>
            <w:noProof/>
          </w:rPr>
          <w:t>23</w:t>
        </w:r>
        <w:r>
          <w:rPr>
            <w:noProof/>
          </w:rPr>
          <w:fldChar w:fldCharType="end"/>
        </w:r>
      </w:p>
    </w:sdtContent>
  </w:sdt>
  <w:p w14:paraId="5EA23281" w14:textId="77777777" w:rsidR="00FF38F2" w:rsidRDefault="00FF38F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887F" w14:textId="21AA74F5" w:rsidR="00FF38F2" w:rsidRDefault="00FF38F2">
    <w:pPr>
      <w:pStyle w:val="Pta"/>
    </w:pPr>
    <w:r>
      <w:rPr>
        <w:rFonts w:ascii="Arial" w:hAnsi="Arial" w:cs="Arial"/>
        <w:sz w:val="16"/>
        <w:szCs w:val="16"/>
      </w:rPr>
      <w:t xml:space="preserve">Príručka pre odborných hodnotiteľov IROP, verzia </w:t>
    </w:r>
    <w:r w:rsidR="00384BBF">
      <w:rPr>
        <w:rFonts w:ascii="Arial" w:hAnsi="Arial" w:cs="Arial"/>
        <w:sz w:val="16"/>
        <w:szCs w:val="16"/>
      </w:rPr>
      <w:t>10</w:t>
    </w:r>
    <w:ins w:id="5" w:author="OM" w:date="2020-02-24T09:52:00Z">
      <w:r w:rsidR="003E612B">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59B5" w14:textId="77777777" w:rsidR="00FF38F2" w:rsidRDefault="00FF38F2" w:rsidP="006447D5">
      <w:pPr>
        <w:spacing w:after="0" w:line="240" w:lineRule="auto"/>
      </w:pPr>
      <w:r>
        <w:separator/>
      </w:r>
    </w:p>
  </w:footnote>
  <w:footnote w:type="continuationSeparator" w:id="0">
    <w:p w14:paraId="53F96A3C" w14:textId="77777777" w:rsidR="00FF38F2" w:rsidRDefault="00FF38F2" w:rsidP="006447D5">
      <w:pPr>
        <w:spacing w:after="0" w:line="240" w:lineRule="auto"/>
      </w:pPr>
      <w:r>
        <w:continuationSeparator/>
      </w:r>
    </w:p>
  </w:footnote>
  <w:footnote w:id="1">
    <w:p w14:paraId="11A85F5F" w14:textId="77777777" w:rsidR="000539F0" w:rsidRDefault="000539F0" w:rsidP="000539F0">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v roku 2018 a do 30.6.2019.</w:t>
      </w:r>
    </w:p>
  </w:footnote>
  <w:footnote w:id="2">
    <w:p w14:paraId="57874EB8" w14:textId="77777777" w:rsidR="008D4B93" w:rsidRDefault="008D4B93" w:rsidP="008D4B93">
      <w:pPr>
        <w:pStyle w:val="Textpoznmkypodiarou"/>
      </w:pPr>
      <w:r>
        <w:rPr>
          <w:rStyle w:val="Odkaznapoznmkupodiarou"/>
        </w:rPr>
        <w:footnoteRef/>
      </w:r>
      <w:r>
        <w:t xml:space="preserve"> </w:t>
      </w:r>
      <w:r w:rsidRPr="00431318">
        <w:t xml:space="preserve">platí v prípade, </w:t>
      </w:r>
      <w:r>
        <w:t>ak</w:t>
      </w:r>
      <w:r w:rsidRPr="00431318">
        <w:t xml:space="preserve"> v rámci výzvy na predkladanie projektových zámerov boli stanovené limity pre vytvorené kapacity/podporené služby</w:t>
      </w:r>
    </w:p>
  </w:footnote>
  <w:footnote w:id="3">
    <w:p w14:paraId="68B131A0" w14:textId="77777777" w:rsidR="008D4B93" w:rsidRDefault="008D4B93" w:rsidP="008D4B93">
      <w:pPr>
        <w:pStyle w:val="Textpoznmkypodiarou"/>
      </w:pPr>
      <w:r>
        <w:rPr>
          <w:rStyle w:val="Odkaznapoznmkupodiarou"/>
        </w:rPr>
        <w:footnoteRef/>
      </w:r>
      <w:r>
        <w:t xml:space="preserve"> </w:t>
      </w:r>
      <w:r w:rsidRPr="00431318">
        <w:t xml:space="preserve">platí v prípade, </w:t>
      </w:r>
      <w:r>
        <w:t>ak</w:t>
      </w:r>
      <w:r w:rsidRPr="00431318">
        <w:t xml:space="preserve"> v rámci výzvy na predkladanie projektových zámerov boli stanovené limity pre vytvorené kapacity/podporené služby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A4C3" w14:textId="4C077158" w:rsidR="00FF38F2" w:rsidRDefault="00FF38F2">
    <w:pPr>
      <w:pStyle w:val="Hlavika"/>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FCDD" w14:textId="5298D3A7" w:rsidR="00FF38F2" w:rsidRDefault="00FF38F2" w:rsidP="0007528B">
    <w:pPr>
      <w:pStyle w:val="Hlavika"/>
    </w:pPr>
    <w:r w:rsidRPr="0004751F">
      <w:rPr>
        <w:rFonts w:ascii="MetaNormal-Roman" w:hAnsi="MetaNormal-Roman"/>
        <w:noProof/>
        <w:lang w:eastAsia="sk-SK"/>
      </w:rPr>
      <w:drawing>
        <wp:anchor distT="0" distB="0" distL="114300" distR="114300" simplePos="0" relativeHeight="251663360" behindDoc="0" locked="0" layoutInCell="1" allowOverlap="1" wp14:anchorId="36F6C2ED" wp14:editId="003F9A57">
          <wp:simplePos x="0" y="0"/>
          <wp:positionH relativeFrom="column">
            <wp:posOffset>4092575</wp:posOffset>
          </wp:positionH>
          <wp:positionV relativeFrom="paragraph">
            <wp:posOffset>-122555</wp:posOffset>
          </wp:positionV>
          <wp:extent cx="1226820" cy="755015"/>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2336" behindDoc="1" locked="0" layoutInCell="1" allowOverlap="1" wp14:anchorId="60437483" wp14:editId="4BFC900C">
          <wp:simplePos x="0" y="0"/>
          <wp:positionH relativeFrom="column">
            <wp:posOffset>8015605</wp:posOffset>
          </wp:positionH>
          <wp:positionV relativeFrom="paragraph">
            <wp:posOffset>-3810</wp:posOffset>
          </wp:positionV>
          <wp:extent cx="1638935" cy="459740"/>
          <wp:effectExtent l="0" t="0" r="0" b="0"/>
          <wp:wrapTight wrapText="bothSides">
            <wp:wrapPolygon edited="0">
              <wp:start x="0" y="0"/>
              <wp:lineTo x="0" y="20586"/>
              <wp:lineTo x="21341" y="20586"/>
              <wp:lineTo x="21341" y="0"/>
              <wp:lineTo x="0" y="0"/>
            </wp:wrapPolygon>
          </wp:wrapTight>
          <wp:docPr id="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1312" behindDoc="1" locked="0" layoutInCell="1" allowOverlap="1" wp14:anchorId="3A3E7E3E" wp14:editId="3CD4D6A9">
          <wp:simplePos x="0" y="0"/>
          <wp:positionH relativeFrom="column">
            <wp:posOffset>166370</wp:posOffset>
          </wp:positionH>
          <wp:positionV relativeFrom="paragraph">
            <wp:posOffset>1270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1299B4" w14:textId="15B0ED14" w:rsidR="00FF38F2" w:rsidRDefault="00FF38F2" w:rsidP="0007528B">
    <w:pPr>
      <w:pStyle w:val="Hlavika"/>
      <w:tabs>
        <w:tab w:val="left" w:pos="1977"/>
        <w:tab w:val="left" w:pos="2775"/>
      </w:tabs>
      <w:ind w:firstLine="1977"/>
    </w:pPr>
    <w:r>
      <w:tab/>
    </w:r>
    <w:r>
      <w:tab/>
    </w:r>
  </w:p>
  <w:p w14:paraId="2C9F6C21" w14:textId="77777777" w:rsidR="00FF38F2" w:rsidRDefault="00FF38F2" w:rsidP="000752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5782"/>
    <w:multiLevelType w:val="hybridMultilevel"/>
    <w:tmpl w:val="974017E6"/>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16725000"/>
    <w:multiLevelType w:val="hybridMultilevel"/>
    <w:tmpl w:val="AD2A942E"/>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74467"/>
    <w:multiLevelType w:val="hybridMultilevel"/>
    <w:tmpl w:val="DF28971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2" w15:restartNumberingAfterBreak="0">
    <w:nsid w:val="5B0477AE"/>
    <w:multiLevelType w:val="hybridMultilevel"/>
    <w:tmpl w:val="3C8E8B84"/>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E00C35"/>
    <w:multiLevelType w:val="hybridMultilevel"/>
    <w:tmpl w:val="11484170"/>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7" w15:restartNumberingAfterBreak="0">
    <w:nsid w:val="723D5BF8"/>
    <w:multiLevelType w:val="hybridMultilevel"/>
    <w:tmpl w:val="E408A19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6"/>
  </w:num>
  <w:num w:numId="4">
    <w:abstractNumId w:val="1"/>
  </w:num>
  <w:num w:numId="5">
    <w:abstractNumId w:val="15"/>
  </w:num>
  <w:num w:numId="6">
    <w:abstractNumId w:val="8"/>
  </w:num>
  <w:num w:numId="7">
    <w:abstractNumId w:val="10"/>
  </w:num>
  <w:num w:numId="8">
    <w:abstractNumId w:val="3"/>
  </w:num>
  <w:num w:numId="9">
    <w:abstractNumId w:val="5"/>
  </w:num>
  <w:num w:numId="10">
    <w:abstractNumId w:val="0"/>
  </w:num>
  <w:num w:numId="11">
    <w:abstractNumId w:val="12"/>
  </w:num>
  <w:num w:numId="12">
    <w:abstractNumId w:val="4"/>
  </w:num>
  <w:num w:numId="13">
    <w:abstractNumId w:val="13"/>
  </w:num>
  <w:num w:numId="14">
    <w:abstractNumId w:val="17"/>
  </w:num>
  <w:num w:numId="15">
    <w:abstractNumId w:val="9"/>
  </w:num>
  <w:num w:numId="16">
    <w:abstractNumId w:val="16"/>
  </w:num>
  <w:num w:numId="17">
    <w:abstractNumId w:val="11"/>
  </w:num>
  <w:num w:numId="18">
    <w:abstractNumId w:val="14"/>
  </w:num>
  <w:num w:numId="19">
    <w:abstractNumId w:val="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37B7"/>
    <w:rsid w:val="00025E66"/>
    <w:rsid w:val="00027400"/>
    <w:rsid w:val="00032EAB"/>
    <w:rsid w:val="00033031"/>
    <w:rsid w:val="00033689"/>
    <w:rsid w:val="00033F84"/>
    <w:rsid w:val="0003655E"/>
    <w:rsid w:val="00037EBC"/>
    <w:rsid w:val="0004093B"/>
    <w:rsid w:val="00040A22"/>
    <w:rsid w:val="0004535A"/>
    <w:rsid w:val="0004751F"/>
    <w:rsid w:val="00050C4F"/>
    <w:rsid w:val="0005343F"/>
    <w:rsid w:val="000539F0"/>
    <w:rsid w:val="00053DF4"/>
    <w:rsid w:val="000556FF"/>
    <w:rsid w:val="00055A2D"/>
    <w:rsid w:val="000575AA"/>
    <w:rsid w:val="000579E5"/>
    <w:rsid w:val="00063618"/>
    <w:rsid w:val="0006402A"/>
    <w:rsid w:val="00066478"/>
    <w:rsid w:val="00066F7E"/>
    <w:rsid w:val="00067A71"/>
    <w:rsid w:val="00067D25"/>
    <w:rsid w:val="0007012A"/>
    <w:rsid w:val="00071E45"/>
    <w:rsid w:val="0007302B"/>
    <w:rsid w:val="00073386"/>
    <w:rsid w:val="0007528B"/>
    <w:rsid w:val="0007582F"/>
    <w:rsid w:val="00075A93"/>
    <w:rsid w:val="00077446"/>
    <w:rsid w:val="0008016F"/>
    <w:rsid w:val="00086E7D"/>
    <w:rsid w:val="0008777E"/>
    <w:rsid w:val="00091EAB"/>
    <w:rsid w:val="000944CC"/>
    <w:rsid w:val="00094552"/>
    <w:rsid w:val="000956D6"/>
    <w:rsid w:val="0009706F"/>
    <w:rsid w:val="00097647"/>
    <w:rsid w:val="000A0912"/>
    <w:rsid w:val="000A09C2"/>
    <w:rsid w:val="000A14D4"/>
    <w:rsid w:val="000A1A93"/>
    <w:rsid w:val="000A4564"/>
    <w:rsid w:val="000A74C2"/>
    <w:rsid w:val="000B046D"/>
    <w:rsid w:val="000B1A1F"/>
    <w:rsid w:val="000B1F02"/>
    <w:rsid w:val="000B38D8"/>
    <w:rsid w:val="000B629F"/>
    <w:rsid w:val="000B7F29"/>
    <w:rsid w:val="000C0810"/>
    <w:rsid w:val="000C159E"/>
    <w:rsid w:val="000C67EC"/>
    <w:rsid w:val="000D10F0"/>
    <w:rsid w:val="000D28B0"/>
    <w:rsid w:val="000E2F43"/>
    <w:rsid w:val="000E47C9"/>
    <w:rsid w:val="000E70CF"/>
    <w:rsid w:val="000F1331"/>
    <w:rsid w:val="000F65E0"/>
    <w:rsid w:val="001003D5"/>
    <w:rsid w:val="00101BD6"/>
    <w:rsid w:val="001045B7"/>
    <w:rsid w:val="00106511"/>
    <w:rsid w:val="00107DC2"/>
    <w:rsid w:val="0011119E"/>
    <w:rsid w:val="00112804"/>
    <w:rsid w:val="00112DDE"/>
    <w:rsid w:val="0011326C"/>
    <w:rsid w:val="00115CCB"/>
    <w:rsid w:val="00116456"/>
    <w:rsid w:val="00120632"/>
    <w:rsid w:val="001206CD"/>
    <w:rsid w:val="00120768"/>
    <w:rsid w:val="001266A0"/>
    <w:rsid w:val="00126D3D"/>
    <w:rsid w:val="0012785C"/>
    <w:rsid w:val="0013048D"/>
    <w:rsid w:val="0013059F"/>
    <w:rsid w:val="00132A53"/>
    <w:rsid w:val="0013534B"/>
    <w:rsid w:val="0013600D"/>
    <w:rsid w:val="00137830"/>
    <w:rsid w:val="00140F7A"/>
    <w:rsid w:val="0014117A"/>
    <w:rsid w:val="00142A25"/>
    <w:rsid w:val="00142FD9"/>
    <w:rsid w:val="00144AC5"/>
    <w:rsid w:val="001502C2"/>
    <w:rsid w:val="00150B3D"/>
    <w:rsid w:val="001512D6"/>
    <w:rsid w:val="0015422F"/>
    <w:rsid w:val="001543EC"/>
    <w:rsid w:val="001545C9"/>
    <w:rsid w:val="001548DC"/>
    <w:rsid w:val="00160EAF"/>
    <w:rsid w:val="00160F98"/>
    <w:rsid w:val="0016276E"/>
    <w:rsid w:val="00163155"/>
    <w:rsid w:val="00167B75"/>
    <w:rsid w:val="00167FDF"/>
    <w:rsid w:val="00170C4D"/>
    <w:rsid w:val="00171453"/>
    <w:rsid w:val="001714EF"/>
    <w:rsid w:val="00171942"/>
    <w:rsid w:val="00171E49"/>
    <w:rsid w:val="00173794"/>
    <w:rsid w:val="001763AE"/>
    <w:rsid w:val="001769BC"/>
    <w:rsid w:val="001816FF"/>
    <w:rsid w:val="00182222"/>
    <w:rsid w:val="00185BAD"/>
    <w:rsid w:val="00185EE7"/>
    <w:rsid w:val="0018641E"/>
    <w:rsid w:val="00186AB8"/>
    <w:rsid w:val="00187338"/>
    <w:rsid w:val="00187E8D"/>
    <w:rsid w:val="00192A08"/>
    <w:rsid w:val="00194D21"/>
    <w:rsid w:val="00196B21"/>
    <w:rsid w:val="001A0C9F"/>
    <w:rsid w:val="001B2B15"/>
    <w:rsid w:val="001B2F51"/>
    <w:rsid w:val="001B2FAA"/>
    <w:rsid w:val="001B5310"/>
    <w:rsid w:val="001C1F44"/>
    <w:rsid w:val="001C3114"/>
    <w:rsid w:val="001C3115"/>
    <w:rsid w:val="001C4E4B"/>
    <w:rsid w:val="001C5553"/>
    <w:rsid w:val="001C6E7D"/>
    <w:rsid w:val="001C7563"/>
    <w:rsid w:val="001D0B8B"/>
    <w:rsid w:val="001D0EA9"/>
    <w:rsid w:val="001D15EF"/>
    <w:rsid w:val="001D172E"/>
    <w:rsid w:val="001D1854"/>
    <w:rsid w:val="001D1A22"/>
    <w:rsid w:val="001D2BEA"/>
    <w:rsid w:val="001D4D1D"/>
    <w:rsid w:val="001D5B76"/>
    <w:rsid w:val="001E10C6"/>
    <w:rsid w:val="001E2E8A"/>
    <w:rsid w:val="001E3944"/>
    <w:rsid w:val="001E6A35"/>
    <w:rsid w:val="001F0938"/>
    <w:rsid w:val="001F3E5F"/>
    <w:rsid w:val="001F479F"/>
    <w:rsid w:val="001F618A"/>
    <w:rsid w:val="00201351"/>
    <w:rsid w:val="002018EB"/>
    <w:rsid w:val="002028E6"/>
    <w:rsid w:val="0020593D"/>
    <w:rsid w:val="00206A9C"/>
    <w:rsid w:val="00212F85"/>
    <w:rsid w:val="002138BA"/>
    <w:rsid w:val="00214217"/>
    <w:rsid w:val="00217790"/>
    <w:rsid w:val="00226709"/>
    <w:rsid w:val="002300F0"/>
    <w:rsid w:val="002374A5"/>
    <w:rsid w:val="00237713"/>
    <w:rsid w:val="002378A3"/>
    <w:rsid w:val="00240572"/>
    <w:rsid w:val="00241F1A"/>
    <w:rsid w:val="00255E90"/>
    <w:rsid w:val="002573C6"/>
    <w:rsid w:val="00260B63"/>
    <w:rsid w:val="0026214A"/>
    <w:rsid w:val="0026608A"/>
    <w:rsid w:val="00266091"/>
    <w:rsid w:val="0026684D"/>
    <w:rsid w:val="0027284E"/>
    <w:rsid w:val="00280FAD"/>
    <w:rsid w:val="00281453"/>
    <w:rsid w:val="00282597"/>
    <w:rsid w:val="00284E4C"/>
    <w:rsid w:val="0028704D"/>
    <w:rsid w:val="00292048"/>
    <w:rsid w:val="00292FC5"/>
    <w:rsid w:val="002942EF"/>
    <w:rsid w:val="002943EB"/>
    <w:rsid w:val="00295AC2"/>
    <w:rsid w:val="0029749B"/>
    <w:rsid w:val="00297E2A"/>
    <w:rsid w:val="002A0F60"/>
    <w:rsid w:val="002A26AF"/>
    <w:rsid w:val="002A2BB6"/>
    <w:rsid w:val="002B3A18"/>
    <w:rsid w:val="002B4BB6"/>
    <w:rsid w:val="002B5816"/>
    <w:rsid w:val="002B5AC2"/>
    <w:rsid w:val="002B5ACF"/>
    <w:rsid w:val="002B7238"/>
    <w:rsid w:val="002C06FE"/>
    <w:rsid w:val="002C1952"/>
    <w:rsid w:val="002C1CA8"/>
    <w:rsid w:val="002C58C1"/>
    <w:rsid w:val="002D0E71"/>
    <w:rsid w:val="002D30EF"/>
    <w:rsid w:val="002D5412"/>
    <w:rsid w:val="002D56BC"/>
    <w:rsid w:val="002E24F1"/>
    <w:rsid w:val="002E4498"/>
    <w:rsid w:val="002E4660"/>
    <w:rsid w:val="002E4D51"/>
    <w:rsid w:val="002E7672"/>
    <w:rsid w:val="002F07B1"/>
    <w:rsid w:val="002F1E14"/>
    <w:rsid w:val="002F40AF"/>
    <w:rsid w:val="002F6ED4"/>
    <w:rsid w:val="002F70FE"/>
    <w:rsid w:val="0030040A"/>
    <w:rsid w:val="00300639"/>
    <w:rsid w:val="00303C57"/>
    <w:rsid w:val="00305551"/>
    <w:rsid w:val="00306BC7"/>
    <w:rsid w:val="00307EB6"/>
    <w:rsid w:val="00310E9D"/>
    <w:rsid w:val="003117F9"/>
    <w:rsid w:val="00322369"/>
    <w:rsid w:val="00322B2E"/>
    <w:rsid w:val="00325B0D"/>
    <w:rsid w:val="003269E1"/>
    <w:rsid w:val="0033037A"/>
    <w:rsid w:val="00331AE5"/>
    <w:rsid w:val="003320FE"/>
    <w:rsid w:val="00333E25"/>
    <w:rsid w:val="00335C18"/>
    <w:rsid w:val="003363C7"/>
    <w:rsid w:val="00336872"/>
    <w:rsid w:val="0033785C"/>
    <w:rsid w:val="00343C4B"/>
    <w:rsid w:val="00343E80"/>
    <w:rsid w:val="003479E8"/>
    <w:rsid w:val="00350F04"/>
    <w:rsid w:val="00355BD1"/>
    <w:rsid w:val="00360E25"/>
    <w:rsid w:val="003622A9"/>
    <w:rsid w:val="003627FB"/>
    <w:rsid w:val="003631E5"/>
    <w:rsid w:val="00363ACD"/>
    <w:rsid w:val="00364B6A"/>
    <w:rsid w:val="00365AF1"/>
    <w:rsid w:val="00366994"/>
    <w:rsid w:val="0037098A"/>
    <w:rsid w:val="003734EE"/>
    <w:rsid w:val="003751DB"/>
    <w:rsid w:val="003761E9"/>
    <w:rsid w:val="00380C46"/>
    <w:rsid w:val="0038173A"/>
    <w:rsid w:val="00381A09"/>
    <w:rsid w:val="00384BBF"/>
    <w:rsid w:val="0038512E"/>
    <w:rsid w:val="00386033"/>
    <w:rsid w:val="00390099"/>
    <w:rsid w:val="00392C0B"/>
    <w:rsid w:val="00393DD9"/>
    <w:rsid w:val="003940A4"/>
    <w:rsid w:val="00395D2F"/>
    <w:rsid w:val="003A004E"/>
    <w:rsid w:val="003A2655"/>
    <w:rsid w:val="003A6C8E"/>
    <w:rsid w:val="003B0E9E"/>
    <w:rsid w:val="003B22C6"/>
    <w:rsid w:val="003B32AA"/>
    <w:rsid w:val="003C0029"/>
    <w:rsid w:val="003C19C2"/>
    <w:rsid w:val="003C1E0A"/>
    <w:rsid w:val="003C3AA4"/>
    <w:rsid w:val="003C4EF8"/>
    <w:rsid w:val="003C52DC"/>
    <w:rsid w:val="003C7523"/>
    <w:rsid w:val="003C7A2D"/>
    <w:rsid w:val="003D0A01"/>
    <w:rsid w:val="003D0B3E"/>
    <w:rsid w:val="003D3AEE"/>
    <w:rsid w:val="003D558C"/>
    <w:rsid w:val="003E1BA7"/>
    <w:rsid w:val="003E55DE"/>
    <w:rsid w:val="003E612B"/>
    <w:rsid w:val="003E6C4E"/>
    <w:rsid w:val="003E706F"/>
    <w:rsid w:val="003F2385"/>
    <w:rsid w:val="003F28D3"/>
    <w:rsid w:val="003F2E32"/>
    <w:rsid w:val="003F6AF3"/>
    <w:rsid w:val="003F749D"/>
    <w:rsid w:val="003F76E1"/>
    <w:rsid w:val="00401AB4"/>
    <w:rsid w:val="00402583"/>
    <w:rsid w:val="00404055"/>
    <w:rsid w:val="00410E74"/>
    <w:rsid w:val="00411130"/>
    <w:rsid w:val="00412C46"/>
    <w:rsid w:val="00412FA0"/>
    <w:rsid w:val="00413E8F"/>
    <w:rsid w:val="00415A0F"/>
    <w:rsid w:val="00420061"/>
    <w:rsid w:val="004207A1"/>
    <w:rsid w:val="004208C1"/>
    <w:rsid w:val="00420E07"/>
    <w:rsid w:val="0042187F"/>
    <w:rsid w:val="004232C8"/>
    <w:rsid w:val="00424145"/>
    <w:rsid w:val="00424C2F"/>
    <w:rsid w:val="0042607F"/>
    <w:rsid w:val="004303F6"/>
    <w:rsid w:val="00431318"/>
    <w:rsid w:val="00431B90"/>
    <w:rsid w:val="00437985"/>
    <w:rsid w:val="00440986"/>
    <w:rsid w:val="00441238"/>
    <w:rsid w:val="00442D84"/>
    <w:rsid w:val="00444FCC"/>
    <w:rsid w:val="0044548E"/>
    <w:rsid w:val="00445684"/>
    <w:rsid w:val="00445704"/>
    <w:rsid w:val="004478BA"/>
    <w:rsid w:val="00447D47"/>
    <w:rsid w:val="00450852"/>
    <w:rsid w:val="00453E6F"/>
    <w:rsid w:val="00454BA6"/>
    <w:rsid w:val="00457071"/>
    <w:rsid w:val="00461E72"/>
    <w:rsid w:val="0046542E"/>
    <w:rsid w:val="00467B03"/>
    <w:rsid w:val="00480D9F"/>
    <w:rsid w:val="00487D10"/>
    <w:rsid w:val="00487E6A"/>
    <w:rsid w:val="0049086C"/>
    <w:rsid w:val="00492286"/>
    <w:rsid w:val="00492C48"/>
    <w:rsid w:val="00493914"/>
    <w:rsid w:val="00495768"/>
    <w:rsid w:val="0049731C"/>
    <w:rsid w:val="004A1D70"/>
    <w:rsid w:val="004A53E5"/>
    <w:rsid w:val="004A6CA0"/>
    <w:rsid w:val="004A7540"/>
    <w:rsid w:val="004B31A8"/>
    <w:rsid w:val="004B5519"/>
    <w:rsid w:val="004B5B76"/>
    <w:rsid w:val="004B756D"/>
    <w:rsid w:val="004C301F"/>
    <w:rsid w:val="004D222E"/>
    <w:rsid w:val="004D5670"/>
    <w:rsid w:val="004D7AAF"/>
    <w:rsid w:val="004E0F21"/>
    <w:rsid w:val="004E27AC"/>
    <w:rsid w:val="004E399D"/>
    <w:rsid w:val="004E4939"/>
    <w:rsid w:val="004E4BEF"/>
    <w:rsid w:val="004E6F28"/>
    <w:rsid w:val="004F40BE"/>
    <w:rsid w:val="004F43AF"/>
    <w:rsid w:val="004F4B9F"/>
    <w:rsid w:val="004F4E79"/>
    <w:rsid w:val="004F5AEB"/>
    <w:rsid w:val="004F5BFC"/>
    <w:rsid w:val="004F648C"/>
    <w:rsid w:val="004F7D78"/>
    <w:rsid w:val="00500BF4"/>
    <w:rsid w:val="0050633F"/>
    <w:rsid w:val="0051226C"/>
    <w:rsid w:val="00513B4B"/>
    <w:rsid w:val="00514DCC"/>
    <w:rsid w:val="00515D29"/>
    <w:rsid w:val="00516589"/>
    <w:rsid w:val="00516E0E"/>
    <w:rsid w:val="0051771A"/>
    <w:rsid w:val="00523E83"/>
    <w:rsid w:val="00524762"/>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07D3"/>
    <w:rsid w:val="005513C6"/>
    <w:rsid w:val="005519BC"/>
    <w:rsid w:val="00555456"/>
    <w:rsid w:val="005571D3"/>
    <w:rsid w:val="00561444"/>
    <w:rsid w:val="00564DB5"/>
    <w:rsid w:val="00570C5D"/>
    <w:rsid w:val="005718E8"/>
    <w:rsid w:val="005724F3"/>
    <w:rsid w:val="0057380A"/>
    <w:rsid w:val="00574B69"/>
    <w:rsid w:val="0057652E"/>
    <w:rsid w:val="00577073"/>
    <w:rsid w:val="00580B19"/>
    <w:rsid w:val="00581A45"/>
    <w:rsid w:val="00581C5F"/>
    <w:rsid w:val="0058419A"/>
    <w:rsid w:val="00590DFC"/>
    <w:rsid w:val="0059209D"/>
    <w:rsid w:val="00595B20"/>
    <w:rsid w:val="0059761F"/>
    <w:rsid w:val="00597F77"/>
    <w:rsid w:val="005A0BEC"/>
    <w:rsid w:val="005A2A5C"/>
    <w:rsid w:val="005A36D1"/>
    <w:rsid w:val="005A63A9"/>
    <w:rsid w:val="005A6C30"/>
    <w:rsid w:val="005B1EA3"/>
    <w:rsid w:val="005B3219"/>
    <w:rsid w:val="005B7014"/>
    <w:rsid w:val="005C0D61"/>
    <w:rsid w:val="005C1D17"/>
    <w:rsid w:val="005C1ED3"/>
    <w:rsid w:val="005C785E"/>
    <w:rsid w:val="005D0BF4"/>
    <w:rsid w:val="005D281E"/>
    <w:rsid w:val="005D52B4"/>
    <w:rsid w:val="005D6275"/>
    <w:rsid w:val="005D6E5B"/>
    <w:rsid w:val="005D7E4E"/>
    <w:rsid w:val="005E071B"/>
    <w:rsid w:val="005E1BA1"/>
    <w:rsid w:val="005E5F54"/>
    <w:rsid w:val="005E6A10"/>
    <w:rsid w:val="005F092D"/>
    <w:rsid w:val="005F10A6"/>
    <w:rsid w:val="005F1CD6"/>
    <w:rsid w:val="005F4EC3"/>
    <w:rsid w:val="005F7DA9"/>
    <w:rsid w:val="00600B81"/>
    <w:rsid w:val="00602056"/>
    <w:rsid w:val="006051BA"/>
    <w:rsid w:val="00611A9C"/>
    <w:rsid w:val="00612B73"/>
    <w:rsid w:val="0061310C"/>
    <w:rsid w:val="0061449B"/>
    <w:rsid w:val="00620D6F"/>
    <w:rsid w:val="00625F8F"/>
    <w:rsid w:val="006272B6"/>
    <w:rsid w:val="00630F0F"/>
    <w:rsid w:val="00630F27"/>
    <w:rsid w:val="00633BC1"/>
    <w:rsid w:val="0063565C"/>
    <w:rsid w:val="00637D4D"/>
    <w:rsid w:val="00642F8E"/>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121"/>
    <w:rsid w:val="00683495"/>
    <w:rsid w:val="00683692"/>
    <w:rsid w:val="00685204"/>
    <w:rsid w:val="0068696A"/>
    <w:rsid w:val="00687E8C"/>
    <w:rsid w:val="006964D9"/>
    <w:rsid w:val="006A2171"/>
    <w:rsid w:val="006A373F"/>
    <w:rsid w:val="006B000A"/>
    <w:rsid w:val="006B17F7"/>
    <w:rsid w:val="006B236A"/>
    <w:rsid w:val="006B396B"/>
    <w:rsid w:val="006B3FDE"/>
    <w:rsid w:val="006B46B3"/>
    <w:rsid w:val="006B53D9"/>
    <w:rsid w:val="006B58E1"/>
    <w:rsid w:val="006B6A91"/>
    <w:rsid w:val="006C072F"/>
    <w:rsid w:val="006C0E70"/>
    <w:rsid w:val="006C2958"/>
    <w:rsid w:val="006C38A1"/>
    <w:rsid w:val="006C40FE"/>
    <w:rsid w:val="006C597B"/>
    <w:rsid w:val="006C5BBE"/>
    <w:rsid w:val="006C6186"/>
    <w:rsid w:val="006D44E2"/>
    <w:rsid w:val="006D4CDB"/>
    <w:rsid w:val="006D5679"/>
    <w:rsid w:val="006E2422"/>
    <w:rsid w:val="006E67EF"/>
    <w:rsid w:val="006F242F"/>
    <w:rsid w:val="006F283B"/>
    <w:rsid w:val="006F6E4B"/>
    <w:rsid w:val="006F757D"/>
    <w:rsid w:val="00701BF5"/>
    <w:rsid w:val="00711E08"/>
    <w:rsid w:val="007138C7"/>
    <w:rsid w:val="007143A1"/>
    <w:rsid w:val="00715F66"/>
    <w:rsid w:val="00720FFF"/>
    <w:rsid w:val="00730E46"/>
    <w:rsid w:val="0073146E"/>
    <w:rsid w:val="0073295A"/>
    <w:rsid w:val="00736B1F"/>
    <w:rsid w:val="00737833"/>
    <w:rsid w:val="00737FE6"/>
    <w:rsid w:val="00746BA3"/>
    <w:rsid w:val="00747388"/>
    <w:rsid w:val="00747775"/>
    <w:rsid w:val="0075185F"/>
    <w:rsid w:val="00755505"/>
    <w:rsid w:val="0076155E"/>
    <w:rsid w:val="007630CE"/>
    <w:rsid w:val="007631C6"/>
    <w:rsid w:val="00767508"/>
    <w:rsid w:val="00771679"/>
    <w:rsid w:val="007737E3"/>
    <w:rsid w:val="00775650"/>
    <w:rsid w:val="00776E20"/>
    <w:rsid w:val="00776E50"/>
    <w:rsid w:val="007800FA"/>
    <w:rsid w:val="0078128F"/>
    <w:rsid w:val="00781E9F"/>
    <w:rsid w:val="00783A2D"/>
    <w:rsid w:val="007856E6"/>
    <w:rsid w:val="0078763D"/>
    <w:rsid w:val="00792E96"/>
    <w:rsid w:val="0079360D"/>
    <w:rsid w:val="007940D0"/>
    <w:rsid w:val="007944B8"/>
    <w:rsid w:val="007953A8"/>
    <w:rsid w:val="00796DC9"/>
    <w:rsid w:val="007977AF"/>
    <w:rsid w:val="007A21D8"/>
    <w:rsid w:val="007A388A"/>
    <w:rsid w:val="007A3934"/>
    <w:rsid w:val="007A4AF0"/>
    <w:rsid w:val="007A6B63"/>
    <w:rsid w:val="007A6E45"/>
    <w:rsid w:val="007A7396"/>
    <w:rsid w:val="007B1085"/>
    <w:rsid w:val="007B24D7"/>
    <w:rsid w:val="007B39BB"/>
    <w:rsid w:val="007B60AF"/>
    <w:rsid w:val="007B6E70"/>
    <w:rsid w:val="007C1218"/>
    <w:rsid w:val="007C13C3"/>
    <w:rsid w:val="007C2BCD"/>
    <w:rsid w:val="007C416E"/>
    <w:rsid w:val="007D2241"/>
    <w:rsid w:val="007D36B4"/>
    <w:rsid w:val="007D4C56"/>
    <w:rsid w:val="007D4EEE"/>
    <w:rsid w:val="007D69B7"/>
    <w:rsid w:val="007E0D53"/>
    <w:rsid w:val="007E35A8"/>
    <w:rsid w:val="007E5B56"/>
    <w:rsid w:val="007E6F49"/>
    <w:rsid w:val="007E7DF9"/>
    <w:rsid w:val="007F1F08"/>
    <w:rsid w:val="007F3AD3"/>
    <w:rsid w:val="007F4600"/>
    <w:rsid w:val="007F5FAE"/>
    <w:rsid w:val="007F736B"/>
    <w:rsid w:val="007F7E5D"/>
    <w:rsid w:val="00805D7F"/>
    <w:rsid w:val="00813C2A"/>
    <w:rsid w:val="00815F8F"/>
    <w:rsid w:val="00816151"/>
    <w:rsid w:val="0081737B"/>
    <w:rsid w:val="00821159"/>
    <w:rsid w:val="00823E50"/>
    <w:rsid w:val="0082565A"/>
    <w:rsid w:val="008258C4"/>
    <w:rsid w:val="00827943"/>
    <w:rsid w:val="0083092E"/>
    <w:rsid w:val="00831E5A"/>
    <w:rsid w:val="00834FA7"/>
    <w:rsid w:val="008351C2"/>
    <w:rsid w:val="00836214"/>
    <w:rsid w:val="008375BA"/>
    <w:rsid w:val="00837E14"/>
    <w:rsid w:val="008410AE"/>
    <w:rsid w:val="008411C7"/>
    <w:rsid w:val="0084248B"/>
    <w:rsid w:val="00842797"/>
    <w:rsid w:val="0084546E"/>
    <w:rsid w:val="00846C60"/>
    <w:rsid w:val="0085134A"/>
    <w:rsid w:val="008520E6"/>
    <w:rsid w:val="008531CF"/>
    <w:rsid w:val="00853E10"/>
    <w:rsid w:val="008544DC"/>
    <w:rsid w:val="008677D8"/>
    <w:rsid w:val="00877DCB"/>
    <w:rsid w:val="00881404"/>
    <w:rsid w:val="008836B7"/>
    <w:rsid w:val="00883CEB"/>
    <w:rsid w:val="00884B2A"/>
    <w:rsid w:val="00887D7C"/>
    <w:rsid w:val="00891952"/>
    <w:rsid w:val="00892C76"/>
    <w:rsid w:val="008947CB"/>
    <w:rsid w:val="00894842"/>
    <w:rsid w:val="0089625B"/>
    <w:rsid w:val="008976E0"/>
    <w:rsid w:val="008A0B3C"/>
    <w:rsid w:val="008A17F8"/>
    <w:rsid w:val="008A4BA9"/>
    <w:rsid w:val="008A53D5"/>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6419"/>
    <w:rsid w:val="008D1804"/>
    <w:rsid w:val="008D1B96"/>
    <w:rsid w:val="008D2056"/>
    <w:rsid w:val="008D2C23"/>
    <w:rsid w:val="008D41D9"/>
    <w:rsid w:val="008D4B93"/>
    <w:rsid w:val="008D6238"/>
    <w:rsid w:val="008D638C"/>
    <w:rsid w:val="008D64DE"/>
    <w:rsid w:val="008D71E2"/>
    <w:rsid w:val="008E0299"/>
    <w:rsid w:val="008E0E6B"/>
    <w:rsid w:val="008E2F98"/>
    <w:rsid w:val="008E5D06"/>
    <w:rsid w:val="008E6C4B"/>
    <w:rsid w:val="008F1182"/>
    <w:rsid w:val="008F1E25"/>
    <w:rsid w:val="008F2B0E"/>
    <w:rsid w:val="008F2CA3"/>
    <w:rsid w:val="008F5A7D"/>
    <w:rsid w:val="0090198D"/>
    <w:rsid w:val="00907CFF"/>
    <w:rsid w:val="009100F3"/>
    <w:rsid w:val="0091251D"/>
    <w:rsid w:val="00912DE3"/>
    <w:rsid w:val="00917104"/>
    <w:rsid w:val="009178C1"/>
    <w:rsid w:val="0092137F"/>
    <w:rsid w:val="0092263E"/>
    <w:rsid w:val="00923003"/>
    <w:rsid w:val="0092390D"/>
    <w:rsid w:val="00926723"/>
    <w:rsid w:val="00926EB1"/>
    <w:rsid w:val="00927022"/>
    <w:rsid w:val="009307A7"/>
    <w:rsid w:val="00930A61"/>
    <w:rsid w:val="00930DED"/>
    <w:rsid w:val="0093338E"/>
    <w:rsid w:val="00935F63"/>
    <w:rsid w:val="00936719"/>
    <w:rsid w:val="00937038"/>
    <w:rsid w:val="009378EE"/>
    <w:rsid w:val="009409BA"/>
    <w:rsid w:val="0094139B"/>
    <w:rsid w:val="00941EB9"/>
    <w:rsid w:val="00941F5C"/>
    <w:rsid w:val="009436F8"/>
    <w:rsid w:val="0094486C"/>
    <w:rsid w:val="00946C86"/>
    <w:rsid w:val="009472B3"/>
    <w:rsid w:val="009539D4"/>
    <w:rsid w:val="00953BEB"/>
    <w:rsid w:val="00955C97"/>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748"/>
    <w:rsid w:val="009B0C39"/>
    <w:rsid w:val="009B2273"/>
    <w:rsid w:val="009B3050"/>
    <w:rsid w:val="009B348E"/>
    <w:rsid w:val="009B48AD"/>
    <w:rsid w:val="009B6D83"/>
    <w:rsid w:val="009C36D5"/>
    <w:rsid w:val="009C4230"/>
    <w:rsid w:val="009C4807"/>
    <w:rsid w:val="009C7099"/>
    <w:rsid w:val="009D0F33"/>
    <w:rsid w:val="009D1264"/>
    <w:rsid w:val="009D3E20"/>
    <w:rsid w:val="009D7170"/>
    <w:rsid w:val="009E24B0"/>
    <w:rsid w:val="009E2C53"/>
    <w:rsid w:val="009E454B"/>
    <w:rsid w:val="009F3216"/>
    <w:rsid w:val="009F49A6"/>
    <w:rsid w:val="009F522C"/>
    <w:rsid w:val="00A00EBB"/>
    <w:rsid w:val="00A00FFE"/>
    <w:rsid w:val="00A049C4"/>
    <w:rsid w:val="00A0584B"/>
    <w:rsid w:val="00A108F0"/>
    <w:rsid w:val="00A11F1E"/>
    <w:rsid w:val="00A13426"/>
    <w:rsid w:val="00A13D95"/>
    <w:rsid w:val="00A1544E"/>
    <w:rsid w:val="00A1718E"/>
    <w:rsid w:val="00A24AAB"/>
    <w:rsid w:val="00A2531D"/>
    <w:rsid w:val="00A255C3"/>
    <w:rsid w:val="00A2679A"/>
    <w:rsid w:val="00A320B8"/>
    <w:rsid w:val="00A32F68"/>
    <w:rsid w:val="00A33722"/>
    <w:rsid w:val="00A343E7"/>
    <w:rsid w:val="00A35ACA"/>
    <w:rsid w:val="00A40C38"/>
    <w:rsid w:val="00A4232E"/>
    <w:rsid w:val="00A42AEB"/>
    <w:rsid w:val="00A43D0B"/>
    <w:rsid w:val="00A44DAE"/>
    <w:rsid w:val="00A456CB"/>
    <w:rsid w:val="00A46E2E"/>
    <w:rsid w:val="00A50EAD"/>
    <w:rsid w:val="00A5321E"/>
    <w:rsid w:val="00A5497F"/>
    <w:rsid w:val="00A570E9"/>
    <w:rsid w:val="00A57F95"/>
    <w:rsid w:val="00A6147C"/>
    <w:rsid w:val="00A65B56"/>
    <w:rsid w:val="00A678C7"/>
    <w:rsid w:val="00A704D5"/>
    <w:rsid w:val="00A7141C"/>
    <w:rsid w:val="00A72B82"/>
    <w:rsid w:val="00A73C36"/>
    <w:rsid w:val="00A74622"/>
    <w:rsid w:val="00A75668"/>
    <w:rsid w:val="00A76CE5"/>
    <w:rsid w:val="00A80F92"/>
    <w:rsid w:val="00A83F0B"/>
    <w:rsid w:val="00A8557A"/>
    <w:rsid w:val="00A86CE3"/>
    <w:rsid w:val="00A919DD"/>
    <w:rsid w:val="00A94048"/>
    <w:rsid w:val="00AA17D5"/>
    <w:rsid w:val="00AA27E3"/>
    <w:rsid w:val="00AA394E"/>
    <w:rsid w:val="00AA489C"/>
    <w:rsid w:val="00AB1998"/>
    <w:rsid w:val="00AB3156"/>
    <w:rsid w:val="00AB37C1"/>
    <w:rsid w:val="00AB481E"/>
    <w:rsid w:val="00AB5B75"/>
    <w:rsid w:val="00AB7C6D"/>
    <w:rsid w:val="00AC03EE"/>
    <w:rsid w:val="00AC2CDB"/>
    <w:rsid w:val="00AC2F2D"/>
    <w:rsid w:val="00AC6372"/>
    <w:rsid w:val="00AD086A"/>
    <w:rsid w:val="00AD1102"/>
    <w:rsid w:val="00AD1F38"/>
    <w:rsid w:val="00AD23AC"/>
    <w:rsid w:val="00AD30C0"/>
    <w:rsid w:val="00AD7013"/>
    <w:rsid w:val="00AE14A4"/>
    <w:rsid w:val="00AE20AD"/>
    <w:rsid w:val="00AE2C7D"/>
    <w:rsid w:val="00AE2D50"/>
    <w:rsid w:val="00AE7138"/>
    <w:rsid w:val="00AE7306"/>
    <w:rsid w:val="00AE75DF"/>
    <w:rsid w:val="00AF0C7A"/>
    <w:rsid w:val="00AF201F"/>
    <w:rsid w:val="00AF2238"/>
    <w:rsid w:val="00AF6C46"/>
    <w:rsid w:val="00B002CF"/>
    <w:rsid w:val="00B05C1E"/>
    <w:rsid w:val="00B06AFB"/>
    <w:rsid w:val="00B077B4"/>
    <w:rsid w:val="00B128D7"/>
    <w:rsid w:val="00B1456D"/>
    <w:rsid w:val="00B14A87"/>
    <w:rsid w:val="00B14C45"/>
    <w:rsid w:val="00B253C5"/>
    <w:rsid w:val="00B27BF9"/>
    <w:rsid w:val="00B30383"/>
    <w:rsid w:val="00B308AE"/>
    <w:rsid w:val="00B32F09"/>
    <w:rsid w:val="00B34267"/>
    <w:rsid w:val="00B342A2"/>
    <w:rsid w:val="00B34901"/>
    <w:rsid w:val="00B351B9"/>
    <w:rsid w:val="00B362C8"/>
    <w:rsid w:val="00B364FC"/>
    <w:rsid w:val="00B40366"/>
    <w:rsid w:val="00B41680"/>
    <w:rsid w:val="00B42F23"/>
    <w:rsid w:val="00B4323D"/>
    <w:rsid w:val="00B43EB2"/>
    <w:rsid w:val="00B444EF"/>
    <w:rsid w:val="00B455BE"/>
    <w:rsid w:val="00B47DBF"/>
    <w:rsid w:val="00B50976"/>
    <w:rsid w:val="00B509DD"/>
    <w:rsid w:val="00B5333E"/>
    <w:rsid w:val="00B54067"/>
    <w:rsid w:val="00B54823"/>
    <w:rsid w:val="00B54913"/>
    <w:rsid w:val="00B5566B"/>
    <w:rsid w:val="00B55B1D"/>
    <w:rsid w:val="00B60AC2"/>
    <w:rsid w:val="00B6140B"/>
    <w:rsid w:val="00B62A7F"/>
    <w:rsid w:val="00B63881"/>
    <w:rsid w:val="00B646E7"/>
    <w:rsid w:val="00B6494E"/>
    <w:rsid w:val="00B65612"/>
    <w:rsid w:val="00B66197"/>
    <w:rsid w:val="00B6680D"/>
    <w:rsid w:val="00B66E0E"/>
    <w:rsid w:val="00B84148"/>
    <w:rsid w:val="00B8483B"/>
    <w:rsid w:val="00B863A2"/>
    <w:rsid w:val="00B86876"/>
    <w:rsid w:val="00B87AF2"/>
    <w:rsid w:val="00B906A9"/>
    <w:rsid w:val="00B9094F"/>
    <w:rsid w:val="00B93C9C"/>
    <w:rsid w:val="00B94FE9"/>
    <w:rsid w:val="00B97A45"/>
    <w:rsid w:val="00B97B61"/>
    <w:rsid w:val="00BA009F"/>
    <w:rsid w:val="00BA318A"/>
    <w:rsid w:val="00BA5820"/>
    <w:rsid w:val="00BA6965"/>
    <w:rsid w:val="00BB0EFF"/>
    <w:rsid w:val="00BB2790"/>
    <w:rsid w:val="00BB2EFA"/>
    <w:rsid w:val="00BB346B"/>
    <w:rsid w:val="00BB6535"/>
    <w:rsid w:val="00BB7AEE"/>
    <w:rsid w:val="00BB7B5E"/>
    <w:rsid w:val="00BC0D3A"/>
    <w:rsid w:val="00BC3D0F"/>
    <w:rsid w:val="00BC51FE"/>
    <w:rsid w:val="00BC6B31"/>
    <w:rsid w:val="00BC785F"/>
    <w:rsid w:val="00BC7F8F"/>
    <w:rsid w:val="00BD065A"/>
    <w:rsid w:val="00BD3358"/>
    <w:rsid w:val="00BD3D20"/>
    <w:rsid w:val="00BD4DA0"/>
    <w:rsid w:val="00BD7AE2"/>
    <w:rsid w:val="00BE16B3"/>
    <w:rsid w:val="00BE2F8F"/>
    <w:rsid w:val="00BE3240"/>
    <w:rsid w:val="00BE3E03"/>
    <w:rsid w:val="00BE48D8"/>
    <w:rsid w:val="00BE59AA"/>
    <w:rsid w:val="00BE6A42"/>
    <w:rsid w:val="00BE6B85"/>
    <w:rsid w:val="00BE72AB"/>
    <w:rsid w:val="00BE794F"/>
    <w:rsid w:val="00BF0A6C"/>
    <w:rsid w:val="00BF0B09"/>
    <w:rsid w:val="00BF1E21"/>
    <w:rsid w:val="00BF20E1"/>
    <w:rsid w:val="00BF4189"/>
    <w:rsid w:val="00C0025E"/>
    <w:rsid w:val="00C007D8"/>
    <w:rsid w:val="00C04E36"/>
    <w:rsid w:val="00C13983"/>
    <w:rsid w:val="00C175C7"/>
    <w:rsid w:val="00C21560"/>
    <w:rsid w:val="00C21888"/>
    <w:rsid w:val="00C218BF"/>
    <w:rsid w:val="00C22E7B"/>
    <w:rsid w:val="00C2398C"/>
    <w:rsid w:val="00C24DBB"/>
    <w:rsid w:val="00C25047"/>
    <w:rsid w:val="00C277CE"/>
    <w:rsid w:val="00C3135D"/>
    <w:rsid w:val="00C31AB1"/>
    <w:rsid w:val="00C31C7E"/>
    <w:rsid w:val="00C31E4F"/>
    <w:rsid w:val="00C323FC"/>
    <w:rsid w:val="00C32A36"/>
    <w:rsid w:val="00C32EEE"/>
    <w:rsid w:val="00C350C2"/>
    <w:rsid w:val="00C35A78"/>
    <w:rsid w:val="00C36F24"/>
    <w:rsid w:val="00C40764"/>
    <w:rsid w:val="00C43934"/>
    <w:rsid w:val="00C475EF"/>
    <w:rsid w:val="00C54052"/>
    <w:rsid w:val="00C57F12"/>
    <w:rsid w:val="00C602A6"/>
    <w:rsid w:val="00C62F6F"/>
    <w:rsid w:val="00C6568E"/>
    <w:rsid w:val="00C6785F"/>
    <w:rsid w:val="00C67A24"/>
    <w:rsid w:val="00C70425"/>
    <w:rsid w:val="00C7089B"/>
    <w:rsid w:val="00C70E5C"/>
    <w:rsid w:val="00C70EC8"/>
    <w:rsid w:val="00C70F6F"/>
    <w:rsid w:val="00C72BBA"/>
    <w:rsid w:val="00C72CF8"/>
    <w:rsid w:val="00C76B16"/>
    <w:rsid w:val="00C7787D"/>
    <w:rsid w:val="00C77E9D"/>
    <w:rsid w:val="00C80ABF"/>
    <w:rsid w:val="00C80F70"/>
    <w:rsid w:val="00C8207B"/>
    <w:rsid w:val="00C83F7F"/>
    <w:rsid w:val="00C87B6D"/>
    <w:rsid w:val="00C9162D"/>
    <w:rsid w:val="00C93E42"/>
    <w:rsid w:val="00C945C6"/>
    <w:rsid w:val="00C94FD9"/>
    <w:rsid w:val="00C95BC8"/>
    <w:rsid w:val="00CA3E6E"/>
    <w:rsid w:val="00CA69D7"/>
    <w:rsid w:val="00CA6BB8"/>
    <w:rsid w:val="00CB0519"/>
    <w:rsid w:val="00CB2856"/>
    <w:rsid w:val="00CB38E8"/>
    <w:rsid w:val="00CB63C3"/>
    <w:rsid w:val="00CB6893"/>
    <w:rsid w:val="00CC1B40"/>
    <w:rsid w:val="00CC24BF"/>
    <w:rsid w:val="00CC2F1B"/>
    <w:rsid w:val="00CC4305"/>
    <w:rsid w:val="00CC4336"/>
    <w:rsid w:val="00CC7D8A"/>
    <w:rsid w:val="00CD49A2"/>
    <w:rsid w:val="00CD4BF7"/>
    <w:rsid w:val="00CD5D6A"/>
    <w:rsid w:val="00CD68B2"/>
    <w:rsid w:val="00CE1E36"/>
    <w:rsid w:val="00CE2835"/>
    <w:rsid w:val="00CE31B0"/>
    <w:rsid w:val="00CE65FF"/>
    <w:rsid w:val="00CE7361"/>
    <w:rsid w:val="00CE75E8"/>
    <w:rsid w:val="00CF0508"/>
    <w:rsid w:val="00CF1494"/>
    <w:rsid w:val="00CF2402"/>
    <w:rsid w:val="00CF4836"/>
    <w:rsid w:val="00CF698D"/>
    <w:rsid w:val="00D01BF9"/>
    <w:rsid w:val="00D05B26"/>
    <w:rsid w:val="00D10521"/>
    <w:rsid w:val="00D113C3"/>
    <w:rsid w:val="00D119DF"/>
    <w:rsid w:val="00D12AB8"/>
    <w:rsid w:val="00D1498E"/>
    <w:rsid w:val="00D2210A"/>
    <w:rsid w:val="00D238A9"/>
    <w:rsid w:val="00D2769C"/>
    <w:rsid w:val="00D31B05"/>
    <w:rsid w:val="00D36C61"/>
    <w:rsid w:val="00D42970"/>
    <w:rsid w:val="00D43AED"/>
    <w:rsid w:val="00D440DA"/>
    <w:rsid w:val="00D46ABA"/>
    <w:rsid w:val="00D51595"/>
    <w:rsid w:val="00D54F1D"/>
    <w:rsid w:val="00D60177"/>
    <w:rsid w:val="00D60222"/>
    <w:rsid w:val="00D602F5"/>
    <w:rsid w:val="00D604C6"/>
    <w:rsid w:val="00D6290D"/>
    <w:rsid w:val="00D64AC5"/>
    <w:rsid w:val="00D666B2"/>
    <w:rsid w:val="00D669D3"/>
    <w:rsid w:val="00D74C2C"/>
    <w:rsid w:val="00D76BA3"/>
    <w:rsid w:val="00D77259"/>
    <w:rsid w:val="00D7791F"/>
    <w:rsid w:val="00D824E5"/>
    <w:rsid w:val="00D842CA"/>
    <w:rsid w:val="00D85529"/>
    <w:rsid w:val="00D857BD"/>
    <w:rsid w:val="00D8637B"/>
    <w:rsid w:val="00D8753A"/>
    <w:rsid w:val="00D901DA"/>
    <w:rsid w:val="00D92560"/>
    <w:rsid w:val="00D92F21"/>
    <w:rsid w:val="00D95960"/>
    <w:rsid w:val="00D9600E"/>
    <w:rsid w:val="00D96B8F"/>
    <w:rsid w:val="00D96F1C"/>
    <w:rsid w:val="00D971D8"/>
    <w:rsid w:val="00DA1A1C"/>
    <w:rsid w:val="00DA1F04"/>
    <w:rsid w:val="00DA2B07"/>
    <w:rsid w:val="00DA2D25"/>
    <w:rsid w:val="00DA64A0"/>
    <w:rsid w:val="00DA73D0"/>
    <w:rsid w:val="00DB24DE"/>
    <w:rsid w:val="00DB363E"/>
    <w:rsid w:val="00DB3E61"/>
    <w:rsid w:val="00DB4E46"/>
    <w:rsid w:val="00DC153C"/>
    <w:rsid w:val="00DC55F4"/>
    <w:rsid w:val="00DD22D0"/>
    <w:rsid w:val="00DD2BA2"/>
    <w:rsid w:val="00DD7D77"/>
    <w:rsid w:val="00DE6A69"/>
    <w:rsid w:val="00DF08D1"/>
    <w:rsid w:val="00DF1CA4"/>
    <w:rsid w:val="00DF3E0F"/>
    <w:rsid w:val="00DF5B18"/>
    <w:rsid w:val="00DF5BD9"/>
    <w:rsid w:val="00DF6D25"/>
    <w:rsid w:val="00E02BE7"/>
    <w:rsid w:val="00E05F86"/>
    <w:rsid w:val="00E0681E"/>
    <w:rsid w:val="00E10188"/>
    <w:rsid w:val="00E11676"/>
    <w:rsid w:val="00E12279"/>
    <w:rsid w:val="00E12F9F"/>
    <w:rsid w:val="00E165C3"/>
    <w:rsid w:val="00E22709"/>
    <w:rsid w:val="00E24DEC"/>
    <w:rsid w:val="00E24E29"/>
    <w:rsid w:val="00E3096A"/>
    <w:rsid w:val="00E333D3"/>
    <w:rsid w:val="00E34B56"/>
    <w:rsid w:val="00E34ED0"/>
    <w:rsid w:val="00E419C6"/>
    <w:rsid w:val="00E425C3"/>
    <w:rsid w:val="00E42BA7"/>
    <w:rsid w:val="00E47D7E"/>
    <w:rsid w:val="00E503A9"/>
    <w:rsid w:val="00E55894"/>
    <w:rsid w:val="00E6027F"/>
    <w:rsid w:val="00E63A14"/>
    <w:rsid w:val="00E63B52"/>
    <w:rsid w:val="00E70208"/>
    <w:rsid w:val="00E73884"/>
    <w:rsid w:val="00E77869"/>
    <w:rsid w:val="00E77D3B"/>
    <w:rsid w:val="00E806D3"/>
    <w:rsid w:val="00E8169E"/>
    <w:rsid w:val="00E819E3"/>
    <w:rsid w:val="00E8201E"/>
    <w:rsid w:val="00E820BB"/>
    <w:rsid w:val="00E82680"/>
    <w:rsid w:val="00E85BE3"/>
    <w:rsid w:val="00E86565"/>
    <w:rsid w:val="00E87121"/>
    <w:rsid w:val="00E87576"/>
    <w:rsid w:val="00E90EF7"/>
    <w:rsid w:val="00E93F79"/>
    <w:rsid w:val="00E9406D"/>
    <w:rsid w:val="00E95481"/>
    <w:rsid w:val="00E95A6D"/>
    <w:rsid w:val="00E95D72"/>
    <w:rsid w:val="00E9798E"/>
    <w:rsid w:val="00EA2CDD"/>
    <w:rsid w:val="00EA318A"/>
    <w:rsid w:val="00EA3D10"/>
    <w:rsid w:val="00EA46D6"/>
    <w:rsid w:val="00EA4F5B"/>
    <w:rsid w:val="00EB2C23"/>
    <w:rsid w:val="00EB3FB9"/>
    <w:rsid w:val="00EB4FE4"/>
    <w:rsid w:val="00EB553D"/>
    <w:rsid w:val="00EB6D7B"/>
    <w:rsid w:val="00EC6394"/>
    <w:rsid w:val="00EC75FC"/>
    <w:rsid w:val="00ED180B"/>
    <w:rsid w:val="00ED2578"/>
    <w:rsid w:val="00ED540E"/>
    <w:rsid w:val="00ED7ED8"/>
    <w:rsid w:val="00EE0B48"/>
    <w:rsid w:val="00EE1766"/>
    <w:rsid w:val="00EE3871"/>
    <w:rsid w:val="00EE4073"/>
    <w:rsid w:val="00EE6BC7"/>
    <w:rsid w:val="00EF138B"/>
    <w:rsid w:val="00EF152F"/>
    <w:rsid w:val="00EF1D6C"/>
    <w:rsid w:val="00EF2304"/>
    <w:rsid w:val="00F015D3"/>
    <w:rsid w:val="00F01ED2"/>
    <w:rsid w:val="00F026C3"/>
    <w:rsid w:val="00F02E70"/>
    <w:rsid w:val="00F03D55"/>
    <w:rsid w:val="00F04E86"/>
    <w:rsid w:val="00F04E95"/>
    <w:rsid w:val="00F05F33"/>
    <w:rsid w:val="00F06E13"/>
    <w:rsid w:val="00F100F6"/>
    <w:rsid w:val="00F141DB"/>
    <w:rsid w:val="00F14EC2"/>
    <w:rsid w:val="00F14F1D"/>
    <w:rsid w:val="00F152B3"/>
    <w:rsid w:val="00F15664"/>
    <w:rsid w:val="00F225C5"/>
    <w:rsid w:val="00F24C04"/>
    <w:rsid w:val="00F354B5"/>
    <w:rsid w:val="00F369CC"/>
    <w:rsid w:val="00F3711D"/>
    <w:rsid w:val="00F4187A"/>
    <w:rsid w:val="00F41EF6"/>
    <w:rsid w:val="00F4378A"/>
    <w:rsid w:val="00F44AD3"/>
    <w:rsid w:val="00F45396"/>
    <w:rsid w:val="00F45DCB"/>
    <w:rsid w:val="00F4650F"/>
    <w:rsid w:val="00F46770"/>
    <w:rsid w:val="00F467AE"/>
    <w:rsid w:val="00F46E40"/>
    <w:rsid w:val="00F5190F"/>
    <w:rsid w:val="00F52522"/>
    <w:rsid w:val="00F530AD"/>
    <w:rsid w:val="00F53788"/>
    <w:rsid w:val="00F537B9"/>
    <w:rsid w:val="00F545F9"/>
    <w:rsid w:val="00F56896"/>
    <w:rsid w:val="00F57AF2"/>
    <w:rsid w:val="00F6762F"/>
    <w:rsid w:val="00F70D43"/>
    <w:rsid w:val="00F73B4C"/>
    <w:rsid w:val="00F74F29"/>
    <w:rsid w:val="00F8050E"/>
    <w:rsid w:val="00F877EA"/>
    <w:rsid w:val="00F910EA"/>
    <w:rsid w:val="00F93FD7"/>
    <w:rsid w:val="00F94C37"/>
    <w:rsid w:val="00F95950"/>
    <w:rsid w:val="00F96569"/>
    <w:rsid w:val="00FA0D53"/>
    <w:rsid w:val="00FA416E"/>
    <w:rsid w:val="00FA447C"/>
    <w:rsid w:val="00FA7247"/>
    <w:rsid w:val="00FA771E"/>
    <w:rsid w:val="00FB1F26"/>
    <w:rsid w:val="00FB2443"/>
    <w:rsid w:val="00FB25CE"/>
    <w:rsid w:val="00FB3311"/>
    <w:rsid w:val="00FB3AAC"/>
    <w:rsid w:val="00FB5AD5"/>
    <w:rsid w:val="00FC2210"/>
    <w:rsid w:val="00FC4B51"/>
    <w:rsid w:val="00FC500E"/>
    <w:rsid w:val="00FC6224"/>
    <w:rsid w:val="00FC6922"/>
    <w:rsid w:val="00FC6EA7"/>
    <w:rsid w:val="00FD0190"/>
    <w:rsid w:val="00FD1452"/>
    <w:rsid w:val="00FD6B82"/>
    <w:rsid w:val="00FE076B"/>
    <w:rsid w:val="00FE0B3F"/>
    <w:rsid w:val="00FE39CE"/>
    <w:rsid w:val="00FE3B19"/>
    <w:rsid w:val="00FE4747"/>
    <w:rsid w:val="00FE6D4B"/>
    <w:rsid w:val="00FF2020"/>
    <w:rsid w:val="00FF2B80"/>
    <w:rsid w:val="00FF38F2"/>
    <w:rsid w:val="00FF3CF1"/>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4:docId w14:val="7D6DE3EB"/>
  <w15:docId w15:val="{DC7E2229-8F47-43A1-AA02-CE54273BC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apple-converted-space">
    <w:name w:val="apple-converted-space"/>
    <w:basedOn w:val="Predvolenpsmoodseku"/>
    <w:rsid w:val="00160F98"/>
  </w:style>
  <w:style w:type="paragraph" w:styleId="Revzia">
    <w:name w:val="Revision"/>
    <w:hidden/>
    <w:uiPriority w:val="99"/>
    <w:semiHidden/>
    <w:rsid w:val="004260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35396133">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2791602">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975991">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BE92F-ECC5-4010-B95B-AFAC02ED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10261</Words>
  <Characters>58492</Characters>
  <Application>Microsoft Office Word</Application>
  <DocSecurity>0</DocSecurity>
  <Lines>487</Lines>
  <Paragraphs>137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16</cp:revision>
  <cp:lastPrinted>2018-12-03T13:37:00Z</cp:lastPrinted>
  <dcterms:created xsi:type="dcterms:W3CDTF">2019-05-23T09:24:00Z</dcterms:created>
  <dcterms:modified xsi:type="dcterms:W3CDTF">2020-02-24T08:52:00Z</dcterms:modified>
</cp:coreProperties>
</file>